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921DDE" w:rsidP="00AC2883">
            <w:pPr>
              <w:pStyle w:val="Lettrine"/>
            </w:pPr>
            <w:r>
              <w:t>F</w:t>
            </w:r>
          </w:p>
        </w:tc>
      </w:tr>
      <w:tr w:rsidR="00DC3802" w:rsidRPr="001F7BC1" w:rsidTr="00645CA8">
        <w:trPr>
          <w:trHeight w:val="219"/>
        </w:trPr>
        <w:tc>
          <w:tcPr>
            <w:tcW w:w="6522" w:type="dxa"/>
          </w:tcPr>
          <w:p w:rsidR="00DC3802" w:rsidRPr="0013508B" w:rsidRDefault="0013508B" w:rsidP="0013508B">
            <w:pPr>
              <w:pStyle w:val="upove"/>
              <w:rPr>
                <w:lang w:val="fr-CH"/>
              </w:rPr>
            </w:pPr>
            <w:r w:rsidRPr="00921DDE">
              <w:rPr>
                <w:lang w:val="fr-CH"/>
              </w:rPr>
              <w:t>Union internationale pour la protection des obtentions végétales</w:t>
            </w:r>
          </w:p>
        </w:tc>
        <w:tc>
          <w:tcPr>
            <w:tcW w:w="3117" w:type="dxa"/>
          </w:tcPr>
          <w:p w:rsidR="00DC3802" w:rsidRPr="0013508B" w:rsidRDefault="00DC3802" w:rsidP="00DA4973">
            <w:pPr>
              <w:rPr>
                <w:lang w:val="fr-CH"/>
              </w:rPr>
            </w:pPr>
          </w:p>
        </w:tc>
      </w:tr>
    </w:tbl>
    <w:p w:rsidR="0013508B" w:rsidRPr="0013508B" w:rsidRDefault="0013508B" w:rsidP="00DC3802">
      <w:pPr>
        <w:rPr>
          <w:lang w:val="fr-CH"/>
        </w:rPr>
      </w:pPr>
    </w:p>
    <w:p w:rsidR="001D736D" w:rsidRPr="0013508B" w:rsidRDefault="001D736D" w:rsidP="001D736D">
      <w:pPr>
        <w:rPr>
          <w:lang w:val="fr-CH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1D736D" w:rsidRPr="001F7BC1" w:rsidTr="000753AA">
        <w:tc>
          <w:tcPr>
            <w:tcW w:w="6512" w:type="dxa"/>
            <w:tcBorders>
              <w:bottom w:val="single" w:sz="4" w:space="0" w:color="auto"/>
            </w:tcBorders>
          </w:tcPr>
          <w:p w:rsidR="0013508B" w:rsidRPr="005405C4" w:rsidRDefault="0013508B" w:rsidP="0013508B">
            <w:pPr>
              <w:pStyle w:val="Sessiontc"/>
              <w:spacing w:line="240" w:lineRule="auto"/>
              <w:rPr>
                <w:lang w:val="fr-CH"/>
              </w:rPr>
            </w:pPr>
            <w:r w:rsidRPr="005405C4">
              <w:rPr>
                <w:lang w:val="fr-CH"/>
              </w:rPr>
              <w:t>Conseil</w:t>
            </w:r>
          </w:p>
          <w:p w:rsidR="001D736D" w:rsidRPr="001F7BC1" w:rsidRDefault="0013508B" w:rsidP="005405C4">
            <w:pPr>
              <w:pStyle w:val="Sessiontcplacedate"/>
              <w:rPr>
                <w:lang w:val="fr-CH"/>
              </w:rPr>
            </w:pPr>
            <w:r w:rsidRPr="001F7BC1">
              <w:rPr>
                <w:lang w:val="fr-CH"/>
              </w:rPr>
              <w:t>Cinquante</w:t>
            </w:r>
            <w:r w:rsidR="00EC6146" w:rsidRPr="001F7BC1">
              <w:rPr>
                <w:lang w:val="fr-CH"/>
              </w:rPr>
              <w:noBreakHyphen/>
            </w:r>
            <w:r w:rsidRPr="001F7BC1">
              <w:rPr>
                <w:lang w:val="fr-CH"/>
              </w:rPr>
              <w:t>cinqu</w:t>
            </w:r>
            <w:r w:rsidR="00921DDE" w:rsidRPr="001F7BC1">
              <w:rPr>
                <w:lang w:val="fr-CH"/>
              </w:rPr>
              <w:t>ième session</w:t>
            </w:r>
            <w:r w:rsidRPr="001F7BC1">
              <w:rPr>
                <w:lang w:val="fr-CH"/>
              </w:rPr>
              <w:t xml:space="preserve"> ordinaire</w:t>
            </w:r>
            <w:r w:rsidR="005405C4" w:rsidRPr="001F7BC1">
              <w:rPr>
                <w:lang w:val="fr-CH"/>
              </w:rPr>
              <w:br/>
              <w:t>Genève, 29 </w:t>
            </w:r>
            <w:r w:rsidR="00921DDE" w:rsidRPr="001F7BC1">
              <w:rPr>
                <w:lang w:val="fr-CH"/>
              </w:rPr>
              <w:t>octobre 20</w:t>
            </w:r>
            <w:r w:rsidRPr="001F7BC1">
              <w:rPr>
                <w:lang w:val="fr-CH"/>
              </w:rPr>
              <w:t>21</w:t>
            </w: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:rsidR="0013508B" w:rsidRPr="00921DDE" w:rsidRDefault="0013508B" w:rsidP="0013508B">
            <w:pPr>
              <w:pStyle w:val="Doccode"/>
              <w:rPr>
                <w:lang w:val="fr-CH"/>
              </w:rPr>
            </w:pPr>
            <w:r w:rsidRPr="00921DDE">
              <w:rPr>
                <w:lang w:val="fr-CH"/>
              </w:rPr>
              <w:t>C/55/11</w:t>
            </w:r>
          </w:p>
          <w:p w:rsidR="0013508B" w:rsidRPr="005405C4" w:rsidRDefault="0013508B" w:rsidP="0013508B">
            <w:pPr>
              <w:pStyle w:val="Docoriginal"/>
              <w:rPr>
                <w:lang w:val="fr-CH"/>
              </w:rPr>
            </w:pPr>
            <w:r w:rsidRPr="000753AA">
              <w:rPr>
                <w:lang w:val="fr-CH"/>
              </w:rPr>
              <w:t>Original</w:t>
            </w:r>
            <w:r w:rsidR="00921DDE" w:rsidRPr="000753AA">
              <w:rPr>
                <w:lang w:val="fr-CH"/>
              </w:rPr>
              <w:t> :</w:t>
            </w:r>
            <w:r w:rsidRPr="000753AA">
              <w:rPr>
                <w:b w:val="0"/>
                <w:lang w:val="fr-CH"/>
              </w:rPr>
              <w:t xml:space="preserve"> </w:t>
            </w:r>
            <w:r w:rsidRPr="005405C4">
              <w:rPr>
                <w:b w:val="0"/>
                <w:lang w:val="fr-CH"/>
              </w:rPr>
              <w:t>anglais</w:t>
            </w:r>
          </w:p>
          <w:p w:rsidR="001D736D" w:rsidRPr="0013508B" w:rsidRDefault="0013508B" w:rsidP="0013508B">
            <w:pPr>
              <w:pStyle w:val="Docoriginal"/>
              <w:rPr>
                <w:lang w:val="fr-CH"/>
              </w:rPr>
            </w:pPr>
            <w:r w:rsidRPr="000753AA">
              <w:rPr>
                <w:lang w:val="fr-CH"/>
              </w:rPr>
              <w:t>Date</w:t>
            </w:r>
            <w:r w:rsidR="00921DDE" w:rsidRPr="000753AA">
              <w:rPr>
                <w:lang w:val="fr-CH"/>
              </w:rPr>
              <w:t> :</w:t>
            </w:r>
            <w:r w:rsidR="005405C4" w:rsidRPr="000753AA">
              <w:rPr>
                <w:b w:val="0"/>
                <w:lang w:val="fr-CH"/>
              </w:rPr>
              <w:t xml:space="preserve"> 23 août </w:t>
            </w:r>
            <w:r w:rsidRPr="000753AA">
              <w:rPr>
                <w:b w:val="0"/>
                <w:lang w:val="fr-CH"/>
              </w:rPr>
              <w:t>2021</w:t>
            </w:r>
          </w:p>
        </w:tc>
      </w:tr>
      <w:tr w:rsidR="000753AA" w:rsidRPr="000753AA" w:rsidTr="000753AA">
        <w:tc>
          <w:tcPr>
            <w:tcW w:w="6512" w:type="dxa"/>
            <w:tcBorders>
              <w:top w:val="single" w:sz="4" w:space="0" w:color="auto"/>
              <w:bottom w:val="single" w:sz="4" w:space="0" w:color="auto"/>
            </w:tcBorders>
          </w:tcPr>
          <w:p w:rsidR="000753AA" w:rsidRPr="005405C4" w:rsidRDefault="000753AA" w:rsidP="0013508B">
            <w:pPr>
              <w:pStyle w:val="Sessiontc"/>
              <w:spacing w:line="240" w:lineRule="auto"/>
              <w:rPr>
                <w:lang w:val="fr-CH"/>
              </w:rPr>
            </w:pPr>
            <w:r w:rsidRPr="009D3545">
              <w:rPr>
                <w:i/>
                <w:lang w:val="fr-CH"/>
              </w:rPr>
              <w:t xml:space="preserve">pour examen </w:t>
            </w:r>
            <w:r w:rsidRPr="00115B07">
              <w:rPr>
                <w:i/>
                <w:lang w:val="fr-CH"/>
              </w:rPr>
              <w:t>par correspondance</w:t>
            </w:r>
          </w:p>
        </w:tc>
        <w:tc>
          <w:tcPr>
            <w:tcW w:w="3127" w:type="dxa"/>
            <w:tcBorders>
              <w:top w:val="single" w:sz="4" w:space="0" w:color="auto"/>
              <w:bottom w:val="single" w:sz="4" w:space="0" w:color="auto"/>
            </w:tcBorders>
          </w:tcPr>
          <w:p w:rsidR="000753AA" w:rsidRPr="00921DDE" w:rsidRDefault="000753AA" w:rsidP="0013508B">
            <w:pPr>
              <w:pStyle w:val="Doccode"/>
              <w:rPr>
                <w:lang w:val="fr-CH"/>
              </w:rPr>
            </w:pPr>
          </w:p>
        </w:tc>
      </w:tr>
    </w:tbl>
    <w:p w:rsidR="0013508B" w:rsidRPr="00436124" w:rsidRDefault="00436124" w:rsidP="00436124">
      <w:pPr>
        <w:pStyle w:val="Titleofdoc0"/>
        <w:rPr>
          <w:lang w:val="fr-CH"/>
        </w:rPr>
      </w:pPr>
      <w:r w:rsidRPr="000753AA">
        <w:rPr>
          <w:lang w:val="fr-CH"/>
        </w:rPr>
        <w:t xml:space="preserve">ADOPTION DE DOCUMENTS – </w:t>
      </w:r>
      <w:r w:rsidRPr="000753AA">
        <w:rPr>
          <w:color w:val="000000"/>
          <w:lang w:val="fr-CH"/>
        </w:rPr>
        <w:t>NOTES EXPLICATIV</w:t>
      </w:r>
      <w:bookmarkStart w:id="0" w:name="_GoBack"/>
      <w:bookmarkEnd w:id="0"/>
      <w:r w:rsidRPr="000753AA">
        <w:rPr>
          <w:color w:val="000000"/>
          <w:lang w:val="fr-CH"/>
        </w:rPr>
        <w:t xml:space="preserve">ES CONCERNANT LES DÉNOMINATIONS VARIÉTALES EN VERTU DE LA </w:t>
      </w:r>
      <w:r w:rsidR="00921DDE" w:rsidRPr="000753AA">
        <w:rPr>
          <w:color w:val="000000"/>
          <w:lang w:val="fr-CH"/>
        </w:rPr>
        <w:t>CONVENTION</w:t>
      </w:r>
      <w:r w:rsidR="00921DDE">
        <w:rPr>
          <w:color w:val="000000"/>
          <w:lang w:val="fr-CH"/>
        </w:rPr>
        <w:t> UPOV</w:t>
      </w:r>
    </w:p>
    <w:p w:rsidR="0013508B" w:rsidRPr="00921DDE" w:rsidRDefault="00436124" w:rsidP="00436124">
      <w:pPr>
        <w:pStyle w:val="preparedby1"/>
        <w:jc w:val="left"/>
        <w:rPr>
          <w:lang w:val="fr-CH"/>
        </w:rPr>
      </w:pPr>
      <w:r w:rsidRPr="00921DDE">
        <w:rPr>
          <w:lang w:val="fr-CH"/>
        </w:rPr>
        <w:t>Document établi par le Bureau de l</w:t>
      </w:r>
      <w:r w:rsidR="00921DDE">
        <w:rPr>
          <w:lang w:val="fr-CH"/>
        </w:rPr>
        <w:t>’</w:t>
      </w:r>
      <w:r w:rsidRPr="00921DDE">
        <w:rPr>
          <w:lang w:val="fr-CH"/>
        </w:rPr>
        <w:t>Union</w:t>
      </w:r>
    </w:p>
    <w:p w:rsidR="0013508B" w:rsidRPr="0091556C" w:rsidRDefault="005405C4" w:rsidP="00436124">
      <w:pPr>
        <w:pStyle w:val="Disclaimer"/>
        <w:rPr>
          <w:lang w:val="fr-CH"/>
        </w:rPr>
      </w:pPr>
      <w:r w:rsidRPr="0091556C">
        <w:rPr>
          <w:lang w:val="fr-CH"/>
        </w:rPr>
        <w:t>Avertissement</w:t>
      </w:r>
      <w:r w:rsidR="00921DDE" w:rsidRPr="0091556C">
        <w:rPr>
          <w:lang w:val="fr-CH"/>
        </w:rPr>
        <w:t> :</w:t>
      </w:r>
      <w:r w:rsidR="00436124" w:rsidRPr="0091556C">
        <w:rPr>
          <w:lang w:val="fr-CH"/>
        </w:rPr>
        <w:t xml:space="preserve"> le présent document ne représente pas les principes ou les orientations de l</w:t>
      </w:r>
      <w:r w:rsidR="00921DDE" w:rsidRPr="0091556C">
        <w:rPr>
          <w:lang w:val="fr-CH"/>
        </w:rPr>
        <w:t>’</w:t>
      </w:r>
      <w:r w:rsidR="00436124" w:rsidRPr="0091556C">
        <w:rPr>
          <w:lang w:val="fr-CH"/>
        </w:rPr>
        <w:t>UPOV</w:t>
      </w:r>
    </w:p>
    <w:p w:rsidR="0013508B" w:rsidRPr="00921DDE" w:rsidRDefault="008E6E3C" w:rsidP="00436124">
      <w:pPr>
        <w:rPr>
          <w:snapToGrid w:val="0"/>
          <w:lang w:val="fr-CH"/>
        </w:rPr>
      </w:pPr>
      <w:r w:rsidRPr="00921DDE">
        <w:rPr>
          <w:spacing w:val="-2"/>
        </w:rPr>
        <w:fldChar w:fldCharType="begin"/>
      </w:r>
      <w:r w:rsidRPr="00921DDE">
        <w:rPr>
          <w:spacing w:val="-2"/>
          <w:lang w:val="fr-CH"/>
        </w:rPr>
        <w:instrText xml:space="preserve"> AUTONUM  </w:instrText>
      </w:r>
      <w:r w:rsidRPr="00921DDE">
        <w:rPr>
          <w:spacing w:val="-2"/>
        </w:rPr>
        <w:fldChar w:fldCharType="end"/>
      </w:r>
      <w:r w:rsidRPr="00921DDE">
        <w:rPr>
          <w:spacing w:val="-2"/>
          <w:lang w:val="fr-CH"/>
        </w:rPr>
        <w:tab/>
      </w:r>
      <w:r w:rsidR="00436124" w:rsidRPr="00921DDE">
        <w:rPr>
          <w:spacing w:val="-2"/>
          <w:lang w:val="fr-CH"/>
        </w:rPr>
        <w:t>Le présent document a pour objet de fournir des informations propres à éclairer le Conseil dans l</w:t>
      </w:r>
      <w:r w:rsidR="00921DDE">
        <w:rPr>
          <w:spacing w:val="-2"/>
          <w:lang w:val="fr-CH"/>
        </w:rPr>
        <w:t>’</w:t>
      </w:r>
      <w:r w:rsidR="00436124" w:rsidRPr="00921DDE">
        <w:rPr>
          <w:spacing w:val="-2"/>
          <w:lang w:val="fr-CH"/>
        </w:rPr>
        <w:t xml:space="preserve">examen de la révision du document UPOV/INF/12/5 “Notes explicatives concernant les dénominations variétales en vertu de la </w:t>
      </w:r>
      <w:r w:rsidR="00921DDE">
        <w:rPr>
          <w:spacing w:val="-2"/>
          <w:lang w:val="fr-CH"/>
        </w:rPr>
        <w:t>Convention UPOV</w:t>
      </w:r>
      <w:r w:rsidR="00436124" w:rsidRPr="00921DDE">
        <w:rPr>
          <w:spacing w:val="-2"/>
          <w:lang w:val="fr-CH"/>
        </w:rPr>
        <w:t>”, qui figure dans le document UPOV/EXN/DEN/1 Draft 6.</w:t>
      </w:r>
    </w:p>
    <w:p w:rsidR="0013508B" w:rsidRPr="00921DDE" w:rsidRDefault="0013508B" w:rsidP="008E6E3C">
      <w:pPr>
        <w:rPr>
          <w:snapToGrid w:val="0"/>
          <w:lang w:val="fr-CH"/>
        </w:rPr>
      </w:pPr>
    </w:p>
    <w:p w:rsidR="0013508B" w:rsidRPr="00921DDE" w:rsidRDefault="00C1005D" w:rsidP="00436124">
      <w:pPr>
        <w:keepLines/>
        <w:rPr>
          <w:lang w:val="fr-CH"/>
        </w:rPr>
      </w:pPr>
      <w:r w:rsidRPr="00921DDE">
        <w:fldChar w:fldCharType="begin"/>
      </w:r>
      <w:r w:rsidRPr="00921DDE">
        <w:rPr>
          <w:lang w:val="fr-CH"/>
        </w:rPr>
        <w:instrText xml:space="preserve"> AUTONUM  </w:instrText>
      </w:r>
      <w:r w:rsidRPr="00921DDE">
        <w:fldChar w:fldCharType="end"/>
      </w:r>
      <w:r w:rsidRPr="00921DDE">
        <w:rPr>
          <w:lang w:val="fr-CH"/>
        </w:rPr>
        <w:tab/>
      </w:r>
      <w:r w:rsidR="00436124" w:rsidRPr="00921DDE">
        <w:rPr>
          <w:lang w:val="fr-CH"/>
        </w:rPr>
        <w:t>Le Comité administratif et juridique</w:t>
      </w:r>
      <w:r w:rsidR="005405C4" w:rsidRPr="00921DDE">
        <w:rPr>
          <w:lang w:val="fr-CH"/>
        </w:rPr>
        <w:t xml:space="preserve"> (CAJ) et le Conseil ont </w:t>
      </w:r>
      <w:r w:rsidR="00436124" w:rsidRPr="00921DDE">
        <w:rPr>
          <w:lang w:val="fr-CH"/>
        </w:rPr>
        <w:t>été invités, dans le cadre de la procédure d</w:t>
      </w:r>
      <w:r w:rsidR="00921DDE">
        <w:rPr>
          <w:lang w:val="fr-CH"/>
        </w:rPr>
        <w:t>’</w:t>
      </w:r>
      <w:r w:rsidR="00436124" w:rsidRPr="00921DDE">
        <w:rPr>
          <w:lang w:val="fr-CH"/>
        </w:rPr>
        <w:t>approbation par correspondance (voir les circulaires</w:t>
      </w:r>
      <w:r w:rsidR="005405C4" w:rsidRPr="00921DDE">
        <w:rPr>
          <w:lang w:val="fr-CH"/>
        </w:rPr>
        <w:t xml:space="preserve"> UPOV E</w:t>
      </w:r>
      <w:r w:rsidR="000753AA">
        <w:rPr>
          <w:lang w:val="fr-CH"/>
        </w:rPr>
        <w:noBreakHyphen/>
      </w:r>
      <w:r w:rsidR="005405C4" w:rsidRPr="00921DDE">
        <w:rPr>
          <w:lang w:val="fr-CH"/>
        </w:rPr>
        <w:t>21/</w:t>
      </w:r>
      <w:r w:rsidR="000753AA">
        <w:rPr>
          <w:lang w:val="fr-CH"/>
        </w:rPr>
        <w:t>123</w:t>
      </w:r>
      <w:r w:rsidR="005405C4" w:rsidRPr="00921DDE">
        <w:rPr>
          <w:lang w:val="fr-CH"/>
        </w:rPr>
        <w:t xml:space="preserve"> et E</w:t>
      </w:r>
      <w:r w:rsidR="000753AA">
        <w:rPr>
          <w:lang w:val="fr-CH"/>
        </w:rPr>
        <w:noBreakHyphen/>
      </w:r>
      <w:r w:rsidR="005405C4" w:rsidRPr="00921DDE">
        <w:rPr>
          <w:lang w:val="fr-CH"/>
        </w:rPr>
        <w:t>21/</w:t>
      </w:r>
      <w:r w:rsidR="000753AA">
        <w:rPr>
          <w:lang w:val="fr-CH"/>
        </w:rPr>
        <w:t>125</w:t>
      </w:r>
      <w:r w:rsidR="005405C4" w:rsidRPr="00921DDE">
        <w:rPr>
          <w:lang w:val="fr-CH"/>
        </w:rPr>
        <w:t xml:space="preserve"> du 23 </w:t>
      </w:r>
      <w:r w:rsidR="00436124" w:rsidRPr="00921DDE">
        <w:rPr>
          <w:lang w:val="fr-CH"/>
        </w:rPr>
        <w:t>août 2021, respectivement), à exa</w:t>
      </w:r>
      <w:r w:rsidR="005405C4" w:rsidRPr="00921DDE">
        <w:rPr>
          <w:lang w:val="fr-CH"/>
        </w:rPr>
        <w:t>miner le document UPOV/EXN/DEN</w:t>
      </w:r>
      <w:r w:rsidR="00436124" w:rsidRPr="00921DDE">
        <w:rPr>
          <w:lang w:val="fr-CH"/>
        </w:rPr>
        <w:t xml:space="preserve"> “Notes explicatives concernant les dénominations variétales en vertu de la </w:t>
      </w:r>
      <w:r w:rsidR="00921DDE">
        <w:rPr>
          <w:lang w:val="fr-CH"/>
        </w:rPr>
        <w:t>Convention UPOV</w:t>
      </w:r>
      <w:r w:rsidR="00436124" w:rsidRPr="00921DDE">
        <w:rPr>
          <w:lang w:val="fr-CH"/>
        </w:rPr>
        <w:t>” (document UPOV/EXN/DEN/1 Draft 6).</w:t>
      </w:r>
    </w:p>
    <w:p w:rsidR="0013508B" w:rsidRPr="00921DDE" w:rsidRDefault="0013508B" w:rsidP="008E6E3C">
      <w:pPr>
        <w:rPr>
          <w:spacing w:val="-2"/>
          <w:lang w:val="fr-CH"/>
        </w:rPr>
      </w:pPr>
    </w:p>
    <w:p w:rsidR="000753AA" w:rsidRDefault="008E6E3C" w:rsidP="008E6E3C">
      <w:pPr>
        <w:rPr>
          <w:lang w:val="fr-CH"/>
        </w:rPr>
      </w:pPr>
      <w:r w:rsidRPr="000753AA">
        <w:fldChar w:fldCharType="begin"/>
      </w:r>
      <w:r w:rsidRPr="000753AA">
        <w:rPr>
          <w:lang w:val="fr-CH"/>
        </w:rPr>
        <w:instrText xml:space="preserve"> AUTONUM  </w:instrText>
      </w:r>
      <w:r w:rsidRPr="000753AA">
        <w:fldChar w:fldCharType="end"/>
      </w:r>
      <w:r w:rsidRPr="000753AA">
        <w:rPr>
          <w:lang w:val="fr-CH"/>
        </w:rPr>
        <w:tab/>
      </w:r>
      <w:r w:rsidR="000753AA" w:rsidRPr="00ED2EEA">
        <w:rPr>
          <w:spacing w:val="-2"/>
          <w:lang w:val="fr-CH"/>
        </w:rPr>
        <w:t xml:space="preserve">Sous réserve </w:t>
      </w:r>
      <w:r w:rsidR="000753AA" w:rsidRPr="00DF39C9">
        <w:rPr>
          <w:spacing w:val="-2"/>
          <w:lang w:val="fr-CH"/>
        </w:rPr>
        <w:t>de l’accord du</w:t>
      </w:r>
      <w:r w:rsidR="000753AA">
        <w:rPr>
          <w:spacing w:val="-2"/>
          <w:lang w:val="fr-CH"/>
        </w:rPr>
        <w:t xml:space="preserve"> CAJ sur </w:t>
      </w:r>
      <w:r w:rsidR="000753AA" w:rsidRPr="00ED2EEA">
        <w:rPr>
          <w:spacing w:val="-2"/>
          <w:lang w:val="fr-CH"/>
        </w:rPr>
        <w:t>un projet d</w:t>
      </w:r>
      <w:r w:rsidR="000753AA">
        <w:rPr>
          <w:spacing w:val="-2"/>
          <w:lang w:val="fr-CH"/>
        </w:rPr>
        <w:t>e</w:t>
      </w:r>
      <w:r w:rsidR="000753AA" w:rsidRPr="00ED2EEA">
        <w:rPr>
          <w:spacing w:val="-2"/>
          <w:lang w:val="fr-CH"/>
        </w:rPr>
        <w:t xml:space="preserve"> document UPOV/EXN/DEN/1, sur la base du document UPOV/EXN/DEN/1 Draft 6, un projet </w:t>
      </w:r>
      <w:r w:rsidR="000753AA">
        <w:rPr>
          <w:spacing w:val="-2"/>
          <w:lang w:val="fr-CH"/>
        </w:rPr>
        <w:t>de</w:t>
      </w:r>
      <w:r w:rsidR="000753AA" w:rsidRPr="00ED2EEA">
        <w:rPr>
          <w:spacing w:val="-2"/>
          <w:lang w:val="fr-CH"/>
        </w:rPr>
        <w:t xml:space="preserve"> document UPOV/EXN/DEN/1 “Notes explicatives </w:t>
      </w:r>
      <w:r w:rsidR="000753AA">
        <w:rPr>
          <w:spacing w:val="-2"/>
          <w:lang w:val="fr-CH"/>
        </w:rPr>
        <w:t>concernant</w:t>
      </w:r>
      <w:r w:rsidR="000753AA" w:rsidRPr="00ED2EEA">
        <w:rPr>
          <w:spacing w:val="-2"/>
          <w:lang w:val="fr-CH"/>
        </w:rPr>
        <w:t xml:space="preserve"> les dénominations variétales selon la Convention UPOV” </w:t>
      </w:r>
      <w:r w:rsidR="000753AA" w:rsidRPr="00DF39C9">
        <w:rPr>
          <w:spacing w:val="-2"/>
          <w:lang w:val="fr-CH"/>
        </w:rPr>
        <w:t>approuvé</w:t>
      </w:r>
      <w:r w:rsidR="000753AA">
        <w:rPr>
          <w:spacing w:val="-2"/>
          <w:lang w:val="fr-CH"/>
        </w:rPr>
        <w:t xml:space="preserve"> </w:t>
      </w:r>
      <w:r w:rsidR="000753AA" w:rsidRPr="00ED2EEA">
        <w:rPr>
          <w:spacing w:val="-2"/>
          <w:lang w:val="fr-CH"/>
        </w:rPr>
        <w:t>sera présenté au Conseil pour adoption en 2021</w:t>
      </w:r>
      <w:r w:rsidR="000753AA">
        <w:rPr>
          <w:spacing w:val="-2"/>
          <w:lang w:val="fr-CH"/>
        </w:rPr>
        <w:t>.</w:t>
      </w:r>
    </w:p>
    <w:p w:rsidR="000753AA" w:rsidRPr="00921DDE" w:rsidRDefault="000753AA" w:rsidP="008E6E3C">
      <w:pPr>
        <w:rPr>
          <w:lang w:val="fr-CH"/>
        </w:rPr>
      </w:pPr>
    </w:p>
    <w:p w:rsidR="0013508B" w:rsidRPr="00921DDE" w:rsidRDefault="008E6E3C" w:rsidP="005405C4">
      <w:pPr>
        <w:keepLines/>
        <w:tabs>
          <w:tab w:val="left" w:pos="5387"/>
          <w:tab w:val="left" w:pos="5954"/>
        </w:tabs>
        <w:ind w:left="4820"/>
        <w:rPr>
          <w:i/>
          <w:spacing w:val="-2"/>
          <w:lang w:val="fr-CH"/>
        </w:rPr>
      </w:pPr>
      <w:r w:rsidRPr="00921DDE">
        <w:rPr>
          <w:i/>
          <w:spacing w:val="-2"/>
          <w:lang w:eastAsia="zh-CN"/>
        </w:rPr>
        <w:fldChar w:fldCharType="begin"/>
      </w:r>
      <w:r w:rsidRPr="00921DDE">
        <w:rPr>
          <w:i/>
          <w:spacing w:val="-2"/>
          <w:lang w:val="fr-CH" w:eastAsia="zh-CN"/>
        </w:rPr>
        <w:instrText xml:space="preserve"> AUTONUM  </w:instrText>
      </w:r>
      <w:r w:rsidRPr="00921DDE">
        <w:rPr>
          <w:i/>
          <w:spacing w:val="-2"/>
          <w:lang w:eastAsia="zh-CN"/>
        </w:rPr>
        <w:fldChar w:fldCharType="end"/>
      </w:r>
      <w:r w:rsidRPr="00921DDE">
        <w:rPr>
          <w:i/>
          <w:spacing w:val="-2"/>
          <w:lang w:val="fr-CH" w:eastAsia="zh-CN"/>
        </w:rPr>
        <w:tab/>
      </w:r>
      <w:r w:rsidR="005405C4" w:rsidRPr="00921DDE">
        <w:rPr>
          <w:i/>
          <w:spacing w:val="-2"/>
          <w:lang w:val="fr-CH" w:eastAsia="zh-CN"/>
        </w:rPr>
        <w:t>L</w:t>
      </w:r>
      <w:r w:rsidR="000753AA">
        <w:rPr>
          <w:i/>
          <w:spacing w:val="-2"/>
          <w:lang w:val="fr-CH" w:eastAsia="zh-CN"/>
        </w:rPr>
        <w:t>e Conseil est invité à adopter une</w:t>
      </w:r>
      <w:r w:rsidR="005405C4" w:rsidRPr="00921DDE">
        <w:rPr>
          <w:i/>
          <w:spacing w:val="-2"/>
          <w:lang w:val="fr-CH" w:eastAsia="zh-CN"/>
        </w:rPr>
        <w:t xml:space="preserve"> version révisée du document UPOV/EXN/DEN “Notes explicatives concernant les dénominations variétales en vertu de la </w:t>
      </w:r>
      <w:r w:rsidR="00921DDE">
        <w:rPr>
          <w:i/>
          <w:spacing w:val="-2"/>
          <w:lang w:val="fr-CH" w:eastAsia="zh-CN"/>
        </w:rPr>
        <w:t>Convention UPOV</w:t>
      </w:r>
      <w:r w:rsidR="005405C4" w:rsidRPr="00921DDE">
        <w:rPr>
          <w:i/>
          <w:spacing w:val="-2"/>
          <w:lang w:val="fr-CH" w:eastAsia="zh-CN"/>
        </w:rPr>
        <w:t xml:space="preserve">” sur la base du document UPOV/EXN/DEN/1 Draft 6, sous réserve de </w:t>
      </w:r>
      <w:r w:rsidR="000753AA" w:rsidRPr="000753AA">
        <w:rPr>
          <w:i/>
          <w:spacing w:val="-2"/>
          <w:lang w:val="fr-CH" w:eastAsia="zh-CN"/>
        </w:rPr>
        <w:t xml:space="preserve">l’accord </w:t>
      </w:r>
      <w:r w:rsidR="00155106" w:rsidRPr="00921DDE">
        <w:rPr>
          <w:i/>
          <w:spacing w:val="-2"/>
          <w:lang w:val="fr-CH" w:eastAsia="zh-CN"/>
        </w:rPr>
        <w:t>du CAJ.</w:t>
      </w:r>
    </w:p>
    <w:p w:rsidR="0013508B" w:rsidRPr="00921DDE" w:rsidRDefault="0013508B" w:rsidP="008E6E3C">
      <w:pPr>
        <w:rPr>
          <w:lang w:val="fr-CH"/>
        </w:rPr>
      </w:pPr>
    </w:p>
    <w:p w:rsidR="0013508B" w:rsidRPr="00921DDE" w:rsidRDefault="0013508B" w:rsidP="00050E16">
      <w:pPr>
        <w:rPr>
          <w:lang w:val="fr-CH"/>
        </w:rPr>
      </w:pPr>
    </w:p>
    <w:p w:rsidR="0013508B" w:rsidRPr="00921DDE" w:rsidRDefault="0013508B" w:rsidP="00050E16">
      <w:pPr>
        <w:rPr>
          <w:lang w:val="fr-CH"/>
        </w:rPr>
      </w:pPr>
    </w:p>
    <w:p w:rsidR="0013508B" w:rsidRPr="00921DDE" w:rsidRDefault="005405C4" w:rsidP="005405C4">
      <w:pPr>
        <w:jc w:val="right"/>
      </w:pPr>
      <w:r w:rsidRPr="00921DDE">
        <w:t>[Fin du document]</w:t>
      </w:r>
    </w:p>
    <w:sectPr w:rsidR="0013508B" w:rsidRPr="00921DDE" w:rsidSect="0004198B">
      <w:headerReference w:type="default" r:id="rId8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106" w:rsidRDefault="00DA4106" w:rsidP="006655D3">
      <w:r>
        <w:separator/>
      </w:r>
    </w:p>
    <w:p w:rsidR="00DA4106" w:rsidRDefault="00DA4106" w:rsidP="006655D3"/>
    <w:p w:rsidR="00DA4106" w:rsidRDefault="00DA4106" w:rsidP="006655D3"/>
  </w:endnote>
  <w:endnote w:type="continuationSeparator" w:id="0">
    <w:p w:rsidR="00DA4106" w:rsidRDefault="00DA4106" w:rsidP="006655D3">
      <w:r>
        <w:separator/>
      </w:r>
    </w:p>
    <w:p w:rsidR="00DA4106" w:rsidRPr="00294751" w:rsidRDefault="00DA4106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DA4106" w:rsidRPr="00294751" w:rsidRDefault="00DA4106" w:rsidP="006655D3">
      <w:pPr>
        <w:rPr>
          <w:lang w:val="fr-FR"/>
        </w:rPr>
      </w:pPr>
    </w:p>
    <w:p w:rsidR="00DA4106" w:rsidRPr="00294751" w:rsidRDefault="00DA4106" w:rsidP="006655D3">
      <w:pPr>
        <w:rPr>
          <w:lang w:val="fr-FR"/>
        </w:rPr>
      </w:pPr>
    </w:p>
  </w:endnote>
  <w:endnote w:type="continuationNotice" w:id="1">
    <w:p w:rsidR="00DA4106" w:rsidRPr="00294751" w:rsidRDefault="00DA4106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DA4106" w:rsidRPr="00294751" w:rsidRDefault="00DA4106" w:rsidP="006655D3">
      <w:pPr>
        <w:rPr>
          <w:lang w:val="fr-FR"/>
        </w:rPr>
      </w:pPr>
    </w:p>
    <w:p w:rsidR="00DA4106" w:rsidRPr="00294751" w:rsidRDefault="00DA4106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106" w:rsidRDefault="00DA4106" w:rsidP="006655D3">
      <w:r>
        <w:separator/>
      </w:r>
    </w:p>
  </w:footnote>
  <w:footnote w:type="continuationSeparator" w:id="0">
    <w:p w:rsidR="00DA4106" w:rsidRDefault="00DA4106" w:rsidP="006655D3">
      <w:r>
        <w:separator/>
      </w:r>
    </w:p>
  </w:footnote>
  <w:footnote w:type="continuationNotice" w:id="1">
    <w:p w:rsidR="00DA4106" w:rsidRPr="00AB530F" w:rsidRDefault="00DA4106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C5280D" w:rsidRDefault="005405C4" w:rsidP="005405C4">
    <w:pPr>
      <w:pStyle w:val="Header"/>
      <w:rPr>
        <w:rStyle w:val="PageNumber"/>
        <w:lang w:val="en-US"/>
      </w:rPr>
    </w:pPr>
    <w:r w:rsidRPr="005405C4">
      <w:rPr>
        <w:rStyle w:val="PageNumber"/>
        <w:color w:val="008080"/>
        <w:lang w:val="en-US"/>
      </w:rPr>
      <w:t>C/55/11</w:t>
    </w:r>
  </w:p>
  <w:p w:rsidR="0004198B" w:rsidRPr="00C5280D" w:rsidRDefault="0004198B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273C25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04198B" w:rsidRPr="00C5280D" w:rsidRDefault="0004198B" w:rsidP="006655D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|xUPOV LDTERM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DA4106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753AA"/>
    <w:rsid w:val="00085505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3508B"/>
    <w:rsid w:val="001408CC"/>
    <w:rsid w:val="00141DB8"/>
    <w:rsid w:val="00155106"/>
    <w:rsid w:val="00172084"/>
    <w:rsid w:val="0017474A"/>
    <w:rsid w:val="001758C6"/>
    <w:rsid w:val="00182B99"/>
    <w:rsid w:val="001C1525"/>
    <w:rsid w:val="001D276C"/>
    <w:rsid w:val="001D736D"/>
    <w:rsid w:val="001F7BC1"/>
    <w:rsid w:val="0021332C"/>
    <w:rsid w:val="00213982"/>
    <w:rsid w:val="0024416D"/>
    <w:rsid w:val="00271911"/>
    <w:rsid w:val="00273187"/>
    <w:rsid w:val="00273C25"/>
    <w:rsid w:val="002800A0"/>
    <w:rsid w:val="002801B3"/>
    <w:rsid w:val="00281060"/>
    <w:rsid w:val="00285BD0"/>
    <w:rsid w:val="002940E8"/>
    <w:rsid w:val="00294751"/>
    <w:rsid w:val="002A6E50"/>
    <w:rsid w:val="002B4298"/>
    <w:rsid w:val="002B7A36"/>
    <w:rsid w:val="002C256A"/>
    <w:rsid w:val="002D5226"/>
    <w:rsid w:val="00305A7F"/>
    <w:rsid w:val="003152FE"/>
    <w:rsid w:val="00327436"/>
    <w:rsid w:val="00344BD6"/>
    <w:rsid w:val="0035528D"/>
    <w:rsid w:val="00361821"/>
    <w:rsid w:val="00361E9E"/>
    <w:rsid w:val="003753EE"/>
    <w:rsid w:val="003A0835"/>
    <w:rsid w:val="003A5AAF"/>
    <w:rsid w:val="003B700A"/>
    <w:rsid w:val="003C7FBE"/>
    <w:rsid w:val="003D227C"/>
    <w:rsid w:val="003D2B4D"/>
    <w:rsid w:val="003F37F5"/>
    <w:rsid w:val="00402C4D"/>
    <w:rsid w:val="00436124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05C4"/>
    <w:rsid w:val="0054281C"/>
    <w:rsid w:val="00544581"/>
    <w:rsid w:val="0055268D"/>
    <w:rsid w:val="00557758"/>
    <w:rsid w:val="00575DE2"/>
    <w:rsid w:val="00576BE4"/>
    <w:rsid w:val="005779DB"/>
    <w:rsid w:val="005A400A"/>
    <w:rsid w:val="005B269D"/>
    <w:rsid w:val="005F3297"/>
    <w:rsid w:val="005F7B92"/>
    <w:rsid w:val="00612379"/>
    <w:rsid w:val="006153B6"/>
    <w:rsid w:val="0061555F"/>
    <w:rsid w:val="006245ED"/>
    <w:rsid w:val="00636CA6"/>
    <w:rsid w:val="00636DAC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6F50B2"/>
    <w:rsid w:val="0071271E"/>
    <w:rsid w:val="00732DEC"/>
    <w:rsid w:val="00735BD5"/>
    <w:rsid w:val="007451EC"/>
    <w:rsid w:val="00751613"/>
    <w:rsid w:val="00753EE9"/>
    <w:rsid w:val="007556F6"/>
    <w:rsid w:val="00760EEF"/>
    <w:rsid w:val="00777EE5"/>
    <w:rsid w:val="00784836"/>
    <w:rsid w:val="0079023E"/>
    <w:rsid w:val="007A2854"/>
    <w:rsid w:val="007B4D91"/>
    <w:rsid w:val="007C0D22"/>
    <w:rsid w:val="007C1D92"/>
    <w:rsid w:val="007C4CB9"/>
    <w:rsid w:val="007D0B9D"/>
    <w:rsid w:val="007D19B0"/>
    <w:rsid w:val="007F498F"/>
    <w:rsid w:val="0080679D"/>
    <w:rsid w:val="008108B0"/>
    <w:rsid w:val="00811B20"/>
    <w:rsid w:val="00812609"/>
    <w:rsid w:val="008211B5"/>
    <w:rsid w:val="0082296E"/>
    <w:rsid w:val="00824099"/>
    <w:rsid w:val="00846D7C"/>
    <w:rsid w:val="00867AC1"/>
    <w:rsid w:val="008751DE"/>
    <w:rsid w:val="00890DF8"/>
    <w:rsid w:val="008A0ADE"/>
    <w:rsid w:val="008A743F"/>
    <w:rsid w:val="008C0970"/>
    <w:rsid w:val="008D0BC5"/>
    <w:rsid w:val="008D2CF7"/>
    <w:rsid w:val="008E6E3C"/>
    <w:rsid w:val="00900C26"/>
    <w:rsid w:val="0090197F"/>
    <w:rsid w:val="00903264"/>
    <w:rsid w:val="00906DDC"/>
    <w:rsid w:val="0091556C"/>
    <w:rsid w:val="00921DDE"/>
    <w:rsid w:val="00934E09"/>
    <w:rsid w:val="00936253"/>
    <w:rsid w:val="00940D46"/>
    <w:rsid w:val="009413F1"/>
    <w:rsid w:val="00942EE8"/>
    <w:rsid w:val="00952DD4"/>
    <w:rsid w:val="009561F4"/>
    <w:rsid w:val="00965AE7"/>
    <w:rsid w:val="00970FED"/>
    <w:rsid w:val="00992D82"/>
    <w:rsid w:val="00996E5D"/>
    <w:rsid w:val="00997029"/>
    <w:rsid w:val="009A7339"/>
    <w:rsid w:val="009B440E"/>
    <w:rsid w:val="009D690D"/>
    <w:rsid w:val="009E65B6"/>
    <w:rsid w:val="009F0A51"/>
    <w:rsid w:val="009F77CF"/>
    <w:rsid w:val="00A24C10"/>
    <w:rsid w:val="00A42AC3"/>
    <w:rsid w:val="00A430CF"/>
    <w:rsid w:val="00A54309"/>
    <w:rsid w:val="00A610A9"/>
    <w:rsid w:val="00A80F2A"/>
    <w:rsid w:val="00A96C33"/>
    <w:rsid w:val="00AA13A2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622E6"/>
    <w:rsid w:val="00B83E82"/>
    <w:rsid w:val="00B84BBD"/>
    <w:rsid w:val="00BA43FB"/>
    <w:rsid w:val="00BC127D"/>
    <w:rsid w:val="00BC1FE6"/>
    <w:rsid w:val="00BD6D44"/>
    <w:rsid w:val="00BE2ACD"/>
    <w:rsid w:val="00C061B6"/>
    <w:rsid w:val="00C1005D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84321"/>
    <w:rsid w:val="00C86327"/>
    <w:rsid w:val="00C973F2"/>
    <w:rsid w:val="00CA304C"/>
    <w:rsid w:val="00CA774A"/>
    <w:rsid w:val="00CB4921"/>
    <w:rsid w:val="00CC11B0"/>
    <w:rsid w:val="00CC2841"/>
    <w:rsid w:val="00CF1330"/>
    <w:rsid w:val="00CF7E36"/>
    <w:rsid w:val="00D14AFF"/>
    <w:rsid w:val="00D3708D"/>
    <w:rsid w:val="00D40426"/>
    <w:rsid w:val="00D52F5C"/>
    <w:rsid w:val="00D57C96"/>
    <w:rsid w:val="00D57D18"/>
    <w:rsid w:val="00D70E65"/>
    <w:rsid w:val="00D91203"/>
    <w:rsid w:val="00D9420C"/>
    <w:rsid w:val="00D95174"/>
    <w:rsid w:val="00DA4106"/>
    <w:rsid w:val="00DA4973"/>
    <w:rsid w:val="00DA6F36"/>
    <w:rsid w:val="00DB596E"/>
    <w:rsid w:val="00DB7773"/>
    <w:rsid w:val="00DC00EA"/>
    <w:rsid w:val="00DC3802"/>
    <w:rsid w:val="00DC6B64"/>
    <w:rsid w:val="00DD6208"/>
    <w:rsid w:val="00DD72DD"/>
    <w:rsid w:val="00DF7E99"/>
    <w:rsid w:val="00E07D87"/>
    <w:rsid w:val="00E249C8"/>
    <w:rsid w:val="00E32F7E"/>
    <w:rsid w:val="00E5267B"/>
    <w:rsid w:val="00E559F0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C6146"/>
    <w:rsid w:val="00EE34DF"/>
    <w:rsid w:val="00EF2F89"/>
    <w:rsid w:val="00F03E98"/>
    <w:rsid w:val="00F1237A"/>
    <w:rsid w:val="00F22CBD"/>
    <w:rsid w:val="00F272F1"/>
    <w:rsid w:val="00F31412"/>
    <w:rsid w:val="00F45372"/>
    <w:rsid w:val="00F560F7"/>
    <w:rsid w:val="00F6334D"/>
    <w:rsid w:val="00F63599"/>
    <w:rsid w:val="00F71781"/>
    <w:rsid w:val="00FA49AB"/>
    <w:rsid w:val="00FC5FD0"/>
    <w:rsid w:val="00FD3FB1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5:docId w15:val="{9EA4F847-4BF4-4B55-A0B0-530BD9298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8FC1E-9A53-4FDD-8366-8DE200C9F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253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C/55/11</vt:lpstr>
    </vt:vector>
  </TitlesOfParts>
  <Company>UPOV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C/55/11</dc:title>
  <dc:creator>SANCHEZ VIZCAINO GOMEZ Rosa Maria</dc:creator>
  <cp:lastModifiedBy>HUERTA-CASADO Yolanda</cp:lastModifiedBy>
  <cp:revision>9</cp:revision>
  <cp:lastPrinted>2016-11-22T15:41:00Z</cp:lastPrinted>
  <dcterms:created xsi:type="dcterms:W3CDTF">2021-08-17T13:01:00Z</dcterms:created>
  <dcterms:modified xsi:type="dcterms:W3CDTF">2021-08-20T17:07:00Z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eee167d9-cb97-4156-8c7a-fbb5ec980f89</vt:lpwstr>
  </property>
</Properties>
</file>