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6B4F3E" w:rsidRPr="00815738" w:rsidTr="001861FE">
        <w:tc>
          <w:tcPr>
            <w:tcW w:w="6522" w:type="dxa"/>
          </w:tcPr>
          <w:p w:rsidR="006B4F3E" w:rsidRPr="00AC2883" w:rsidRDefault="006B4F3E" w:rsidP="001861FE">
            <w:r w:rsidRPr="00D250C5">
              <w:rPr>
                <w:noProof/>
              </w:rPr>
              <w:drawing>
                <wp:inline distT="0" distB="0" distL="0" distR="0" wp14:anchorId="539358F0" wp14:editId="56C7DD42">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6B4F3E" w:rsidRPr="007C1D92" w:rsidRDefault="006B4F3E" w:rsidP="001861FE">
            <w:pPr>
              <w:pStyle w:val="Lettrine"/>
            </w:pPr>
            <w:r w:rsidRPr="00172084">
              <w:t>E</w:t>
            </w:r>
          </w:p>
        </w:tc>
      </w:tr>
      <w:tr w:rsidR="006B4F3E" w:rsidRPr="00DA4973" w:rsidTr="001861FE">
        <w:trPr>
          <w:trHeight w:val="219"/>
        </w:trPr>
        <w:tc>
          <w:tcPr>
            <w:tcW w:w="6522" w:type="dxa"/>
          </w:tcPr>
          <w:p w:rsidR="006B4F3E" w:rsidRPr="006B4F3E" w:rsidRDefault="006B4F3E" w:rsidP="001861FE">
            <w:pPr>
              <w:pStyle w:val="upove"/>
              <w:rPr>
                <w:lang w:val="en-US"/>
              </w:rPr>
            </w:pPr>
            <w:r w:rsidRPr="006B4F3E">
              <w:rPr>
                <w:lang w:val="en-US"/>
              </w:rPr>
              <w:t>International Union for the Protection of New Varieties of Plants</w:t>
            </w:r>
          </w:p>
        </w:tc>
        <w:tc>
          <w:tcPr>
            <w:tcW w:w="3117" w:type="dxa"/>
          </w:tcPr>
          <w:p w:rsidR="006B4F3E" w:rsidRPr="00DA4973" w:rsidRDefault="006B4F3E" w:rsidP="001861FE"/>
        </w:tc>
      </w:tr>
    </w:tbl>
    <w:p w:rsidR="006B4F3E" w:rsidRDefault="006B4F3E" w:rsidP="006B4F3E"/>
    <w:p w:rsidR="006B4F3E" w:rsidRPr="00365DC1" w:rsidRDefault="006B4F3E" w:rsidP="006B4F3E"/>
    <w:tbl>
      <w:tblPr>
        <w:tblW w:w="5000"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2"/>
        <w:gridCol w:w="3127"/>
      </w:tblGrid>
      <w:tr w:rsidR="006B4F3E" w:rsidRPr="00C5280D" w:rsidTr="004E25E0">
        <w:tc>
          <w:tcPr>
            <w:tcW w:w="6512" w:type="dxa"/>
            <w:tcBorders>
              <w:bottom w:val="single" w:sz="4" w:space="0" w:color="auto"/>
            </w:tcBorders>
          </w:tcPr>
          <w:p w:rsidR="006B4F3E" w:rsidRPr="006B4F3E" w:rsidRDefault="006B4F3E" w:rsidP="001861FE">
            <w:pPr>
              <w:pStyle w:val="Sessiontcplacedate"/>
              <w:spacing w:before="0"/>
              <w:contextualSpacing w:val="0"/>
              <w:rPr>
                <w:lang w:val="en-US"/>
              </w:rPr>
            </w:pPr>
          </w:p>
        </w:tc>
        <w:tc>
          <w:tcPr>
            <w:tcW w:w="3127" w:type="dxa"/>
            <w:tcBorders>
              <w:bottom w:val="single" w:sz="4" w:space="0" w:color="auto"/>
            </w:tcBorders>
          </w:tcPr>
          <w:p w:rsidR="006B4F3E" w:rsidRPr="00520576" w:rsidRDefault="00A765A3" w:rsidP="001861FE">
            <w:pPr>
              <w:pStyle w:val="Doccode"/>
            </w:pPr>
            <w:r>
              <w:t>UPOV/INF/23/1</w:t>
            </w:r>
            <w:r w:rsidR="0025772D">
              <w:t xml:space="preserve"> Draft 3</w:t>
            </w:r>
          </w:p>
          <w:p w:rsidR="006B4F3E" w:rsidRPr="006B4F3E" w:rsidRDefault="006B4F3E" w:rsidP="001861FE">
            <w:pPr>
              <w:pStyle w:val="Docoriginal"/>
              <w:rPr>
                <w:lang w:val="en-US"/>
              </w:rPr>
            </w:pPr>
            <w:r w:rsidRPr="006B4F3E">
              <w:rPr>
                <w:lang w:val="en-US"/>
              </w:rPr>
              <w:t>Original:</w:t>
            </w:r>
            <w:r w:rsidRPr="006B4F3E">
              <w:rPr>
                <w:b w:val="0"/>
                <w:spacing w:val="0"/>
                <w:lang w:val="en-US"/>
              </w:rPr>
              <w:t xml:space="preserve">  English</w:t>
            </w:r>
          </w:p>
          <w:p w:rsidR="006B4F3E" w:rsidRPr="006B4F3E" w:rsidRDefault="006B4F3E" w:rsidP="0080535B">
            <w:pPr>
              <w:pStyle w:val="Docoriginal"/>
              <w:rPr>
                <w:lang w:val="en-US"/>
              </w:rPr>
            </w:pPr>
            <w:r w:rsidRPr="006B4F3E">
              <w:rPr>
                <w:lang w:val="en-US"/>
              </w:rPr>
              <w:t>Date:</w:t>
            </w:r>
            <w:r w:rsidRPr="006B4F3E">
              <w:rPr>
                <w:b w:val="0"/>
                <w:spacing w:val="0"/>
                <w:lang w:val="en-US"/>
              </w:rPr>
              <w:t xml:space="preserve">  </w:t>
            </w:r>
            <w:r w:rsidR="0080535B" w:rsidRPr="002962E3">
              <w:rPr>
                <w:b w:val="0"/>
                <w:spacing w:val="0"/>
                <w:lang w:val="en-US"/>
              </w:rPr>
              <w:t>June</w:t>
            </w:r>
            <w:r w:rsidR="0025772D" w:rsidRPr="002962E3">
              <w:rPr>
                <w:b w:val="0"/>
                <w:spacing w:val="0"/>
                <w:lang w:val="en-US"/>
              </w:rPr>
              <w:t xml:space="preserve"> </w:t>
            </w:r>
            <w:r w:rsidR="00CF2647" w:rsidRPr="002962E3">
              <w:rPr>
                <w:b w:val="0"/>
                <w:spacing w:val="0"/>
                <w:lang w:val="en-US"/>
              </w:rPr>
              <w:t>10</w:t>
            </w:r>
            <w:r w:rsidR="00A765A3" w:rsidRPr="002962E3">
              <w:rPr>
                <w:b w:val="0"/>
                <w:spacing w:val="0"/>
                <w:lang w:val="en-US"/>
              </w:rPr>
              <w:t>,</w:t>
            </w:r>
            <w:r w:rsidRPr="002962E3">
              <w:rPr>
                <w:b w:val="0"/>
                <w:spacing w:val="0"/>
                <w:lang w:val="en-US"/>
              </w:rPr>
              <w:t xml:space="preserve"> 202</w:t>
            </w:r>
            <w:r w:rsidR="0025772D" w:rsidRPr="002962E3">
              <w:rPr>
                <w:b w:val="0"/>
                <w:spacing w:val="0"/>
                <w:lang w:val="en-US"/>
              </w:rPr>
              <w:t>1</w:t>
            </w:r>
            <w:bookmarkStart w:id="0" w:name="_GoBack"/>
            <w:bookmarkEnd w:id="0"/>
          </w:p>
        </w:tc>
      </w:tr>
      <w:tr w:rsidR="008212A9" w:rsidRPr="00C5280D" w:rsidTr="004E25E0">
        <w:tc>
          <w:tcPr>
            <w:tcW w:w="6512" w:type="dxa"/>
            <w:tcBorders>
              <w:top w:val="single" w:sz="4" w:space="0" w:color="auto"/>
              <w:bottom w:val="single" w:sz="4" w:space="0" w:color="auto"/>
            </w:tcBorders>
          </w:tcPr>
          <w:p w:rsidR="008212A9" w:rsidRPr="008D4B99" w:rsidRDefault="008212A9" w:rsidP="008212A9">
            <w:pPr>
              <w:jc w:val="left"/>
              <w:rPr>
                <w:b/>
                <w:bCs/>
                <w:i/>
                <w:kern w:val="28"/>
              </w:rPr>
            </w:pPr>
            <w:r w:rsidRPr="008D4B99">
              <w:rPr>
                <w:b/>
                <w:bCs/>
                <w:i/>
                <w:kern w:val="28"/>
              </w:rPr>
              <w:t>to be considered by correspondence</w:t>
            </w:r>
          </w:p>
        </w:tc>
        <w:tc>
          <w:tcPr>
            <w:tcW w:w="3127" w:type="dxa"/>
            <w:tcBorders>
              <w:top w:val="single" w:sz="4" w:space="0" w:color="auto"/>
              <w:bottom w:val="single" w:sz="4" w:space="0" w:color="auto"/>
            </w:tcBorders>
          </w:tcPr>
          <w:p w:rsidR="008212A9" w:rsidRPr="008D4B99" w:rsidRDefault="008212A9" w:rsidP="008212A9">
            <w:pPr>
              <w:jc w:val="left"/>
              <w:rPr>
                <w:b/>
                <w:bCs/>
                <w:spacing w:val="10"/>
                <w:sz w:val="18"/>
              </w:rPr>
            </w:pPr>
          </w:p>
        </w:tc>
      </w:tr>
    </w:tbl>
    <w:p w:rsidR="006B4F3E" w:rsidRPr="00E66429" w:rsidRDefault="006B4F3E" w:rsidP="006B4F3E">
      <w:bookmarkStart w:id="1" w:name="TitleOfDoc"/>
      <w:bookmarkEnd w:id="1"/>
    </w:p>
    <w:p w:rsidR="006B4F3E" w:rsidRDefault="006B4F3E" w:rsidP="006B4F3E"/>
    <w:p w:rsidR="00812B71" w:rsidRPr="00E66429" w:rsidRDefault="00812B71" w:rsidP="006B4F3E"/>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6B4F3E" w:rsidRPr="00E66429" w:rsidTr="001357DA">
        <w:tc>
          <w:tcPr>
            <w:tcW w:w="96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3E" w:rsidRPr="00B70518" w:rsidRDefault="00A765A3" w:rsidP="00A765A3">
            <w:pPr>
              <w:jc w:val="center"/>
              <w:rPr>
                <w:rFonts w:eastAsia="MS Mincho"/>
                <w:b/>
              </w:rPr>
            </w:pPr>
            <w:r w:rsidRPr="00A765A3">
              <w:rPr>
                <w:rFonts w:eastAsia="MS Mincho"/>
                <w:b/>
              </w:rPr>
              <w:t>DRAFT</w:t>
            </w:r>
          </w:p>
        </w:tc>
      </w:tr>
    </w:tbl>
    <w:p w:rsidR="006B4F3E" w:rsidRPr="006B4F3E" w:rsidRDefault="001357DA" w:rsidP="006B4F3E">
      <w:pPr>
        <w:pStyle w:val="Titleofdoc0"/>
        <w:rPr>
          <w:lang w:val="en-US"/>
        </w:rPr>
      </w:pPr>
      <w:r w:rsidRPr="001357DA">
        <w:rPr>
          <w:lang w:val="en-US"/>
        </w:rPr>
        <w:t>Guide to the UPOV Code System</w:t>
      </w:r>
    </w:p>
    <w:p w:rsidR="008212A9" w:rsidRDefault="008212A9" w:rsidP="008212A9">
      <w:pPr>
        <w:pStyle w:val="preparedby0"/>
      </w:pPr>
      <w:bookmarkStart w:id="2" w:name="Prepared"/>
      <w:bookmarkEnd w:id="2"/>
      <w:r>
        <w:t xml:space="preserve">Document </w:t>
      </w:r>
      <w:r w:rsidRPr="000C4E25">
        <w:t>prepared by the Office of the Union</w:t>
      </w:r>
    </w:p>
    <w:p w:rsidR="00411B27" w:rsidRDefault="00411B27" w:rsidP="00411B27">
      <w:pPr>
        <w:pStyle w:val="preparedby0"/>
      </w:pPr>
      <w:r w:rsidRPr="003508FB">
        <w:t xml:space="preserve">to be considered by </w:t>
      </w:r>
    </w:p>
    <w:p w:rsidR="008212A9" w:rsidRPr="00024020" w:rsidRDefault="0025772D" w:rsidP="00851AEE">
      <w:pPr>
        <w:pStyle w:val="preparedby0"/>
      </w:pPr>
      <w:r>
        <w:t xml:space="preserve">the Technical Committee, </w:t>
      </w:r>
      <w:r w:rsidR="00411B27">
        <w:t>the Admi</w:t>
      </w:r>
      <w:r w:rsidR="00024020">
        <w:t>nistrative and Legal Committee</w:t>
      </w:r>
      <w:r>
        <w:t xml:space="preserve"> and the Council </w:t>
      </w:r>
      <w:r w:rsidR="00411B27">
        <w:t>in 202</w:t>
      </w:r>
      <w:r>
        <w:t>1</w:t>
      </w:r>
    </w:p>
    <w:p w:rsidR="00851AEE" w:rsidRPr="00896E10" w:rsidRDefault="00851AEE" w:rsidP="008212A9">
      <w:pPr>
        <w:spacing w:before="240" w:after="240"/>
        <w:jc w:val="left"/>
        <w:rPr>
          <w:i/>
          <w:iCs/>
        </w:rPr>
      </w:pPr>
    </w:p>
    <w:p w:rsidR="0013784A" w:rsidRDefault="0013784A" w:rsidP="0013784A">
      <w:pPr>
        <w:pStyle w:val="Disclaimer"/>
        <w:spacing w:after="1200"/>
      </w:pPr>
      <w:r w:rsidRPr="006A644A">
        <w:t>Disclaimer:  this document does not represent UPOV policies or guidance</w:t>
      </w:r>
    </w:p>
    <w:p w:rsidR="006B4F3E" w:rsidRDefault="006B4F3E" w:rsidP="006B4F3E"/>
    <w:p w:rsidR="00BC21DE" w:rsidRDefault="00BC21DE" w:rsidP="006B4F3E"/>
    <w:tbl>
      <w:tblPr>
        <w:tblStyle w:val="TableGrid"/>
        <w:tblW w:w="0" w:type="auto"/>
        <w:jc w:val="center"/>
        <w:shd w:val="clear" w:color="auto" w:fill="FFFFFF" w:themeFill="background1"/>
        <w:tblLayout w:type="fixed"/>
        <w:tblCellMar>
          <w:top w:w="142" w:type="dxa"/>
          <w:left w:w="142" w:type="dxa"/>
          <w:bottom w:w="142" w:type="dxa"/>
          <w:right w:w="170" w:type="dxa"/>
        </w:tblCellMar>
        <w:tblLook w:val="01E0" w:firstRow="1" w:lastRow="1" w:firstColumn="1" w:lastColumn="1" w:noHBand="0" w:noVBand="0"/>
      </w:tblPr>
      <w:tblGrid>
        <w:gridCol w:w="8496"/>
      </w:tblGrid>
      <w:tr w:rsidR="006B4F3E" w:rsidTr="00795E0E">
        <w:trPr>
          <w:cantSplit/>
          <w:jc w:val="center"/>
        </w:trPr>
        <w:tc>
          <w:tcPr>
            <w:tcW w:w="849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52162" w:rsidRPr="00F55BED" w:rsidRDefault="00A52162" w:rsidP="00A52162">
            <w:pPr>
              <w:jc w:val="center"/>
              <w:rPr>
                <w:rFonts w:cs="Arial"/>
                <w:sz w:val="18"/>
                <w:szCs w:val="18"/>
                <w:u w:val="single"/>
              </w:rPr>
            </w:pPr>
            <w:r w:rsidRPr="00F55BED">
              <w:rPr>
                <w:rFonts w:cs="Arial"/>
                <w:sz w:val="18"/>
                <w:szCs w:val="18"/>
                <w:u w:val="single"/>
              </w:rPr>
              <w:t>Note for Draft version</w:t>
            </w:r>
          </w:p>
          <w:p w:rsidR="00A52162" w:rsidRPr="00F55BED" w:rsidRDefault="00A52162" w:rsidP="00A52162">
            <w:pPr>
              <w:rPr>
                <w:rFonts w:cs="Arial"/>
                <w:b/>
                <w:sz w:val="18"/>
                <w:szCs w:val="18"/>
                <w:lang w:eastAsia="ja-JP"/>
              </w:rPr>
            </w:pPr>
          </w:p>
          <w:p w:rsidR="00A52162" w:rsidRPr="00795E0E" w:rsidRDefault="00A52162" w:rsidP="00A52162">
            <w:pPr>
              <w:rPr>
                <w:rFonts w:cs="Arial"/>
                <w:spacing w:val="-2"/>
                <w:sz w:val="18"/>
                <w:szCs w:val="18"/>
                <w:lang w:eastAsia="ja-JP"/>
              </w:rPr>
            </w:pPr>
            <w:r w:rsidRPr="00795E0E">
              <w:rPr>
                <w:rFonts w:cs="Arial"/>
                <w:b/>
                <w:strike/>
                <w:spacing w:val="-2"/>
                <w:sz w:val="18"/>
                <w:szCs w:val="18"/>
              </w:rPr>
              <w:t>Strikethrough</w:t>
            </w:r>
            <w:r w:rsidRPr="00795E0E">
              <w:rPr>
                <w:rFonts w:cs="Arial"/>
                <w:b/>
                <w:spacing w:val="-2"/>
                <w:sz w:val="18"/>
                <w:szCs w:val="18"/>
              </w:rPr>
              <w:t xml:space="preserve"> (highlighted in grey)</w:t>
            </w:r>
            <w:r w:rsidRPr="00795E0E">
              <w:rPr>
                <w:rFonts w:cs="Arial"/>
                <w:spacing w:val="-2"/>
                <w:sz w:val="18"/>
                <w:szCs w:val="18"/>
              </w:rPr>
              <w:t xml:space="preserve"> indicates deletion from the text of document UPOV/INF/23/1 </w:t>
            </w:r>
            <w:r w:rsidR="006750C9" w:rsidRPr="00795E0E">
              <w:rPr>
                <w:rFonts w:cs="Arial"/>
                <w:spacing w:val="-2"/>
                <w:sz w:val="18"/>
                <w:szCs w:val="18"/>
              </w:rPr>
              <w:t xml:space="preserve">Draft </w:t>
            </w:r>
            <w:r w:rsidR="00762611" w:rsidRPr="00795E0E">
              <w:rPr>
                <w:rFonts w:cs="Arial"/>
                <w:spacing w:val="-2"/>
                <w:sz w:val="18"/>
                <w:szCs w:val="18"/>
              </w:rPr>
              <w:t>1</w:t>
            </w:r>
            <w:r w:rsidRPr="00795E0E">
              <w:rPr>
                <w:rFonts w:cs="Arial"/>
                <w:spacing w:val="-2"/>
                <w:sz w:val="18"/>
                <w:szCs w:val="18"/>
                <w:lang w:eastAsia="ja-JP"/>
              </w:rPr>
              <w:t>.</w:t>
            </w:r>
          </w:p>
          <w:p w:rsidR="00A52162" w:rsidRPr="00A37032" w:rsidRDefault="00A52162" w:rsidP="00A52162">
            <w:pPr>
              <w:rPr>
                <w:rFonts w:cs="Arial"/>
                <w:sz w:val="18"/>
                <w:szCs w:val="18"/>
                <w:lang w:eastAsia="ja-JP"/>
              </w:rPr>
            </w:pPr>
          </w:p>
          <w:p w:rsidR="006B4F3E" w:rsidRPr="00A52162" w:rsidRDefault="00A52162" w:rsidP="00762611">
            <w:pPr>
              <w:rPr>
                <w:rFonts w:cs="Arial"/>
                <w:b/>
                <w:sz w:val="18"/>
                <w:szCs w:val="18"/>
                <w:lang w:eastAsia="ja-JP"/>
              </w:rPr>
            </w:pPr>
            <w:r w:rsidRPr="00A37032">
              <w:rPr>
                <w:rFonts w:cs="Arial"/>
                <w:b/>
                <w:sz w:val="18"/>
                <w:szCs w:val="18"/>
                <w:u w:val="single"/>
              </w:rPr>
              <w:t>Underlining</w:t>
            </w:r>
            <w:r w:rsidRPr="00A37032">
              <w:rPr>
                <w:rFonts w:cs="Arial"/>
                <w:b/>
                <w:sz w:val="18"/>
                <w:szCs w:val="18"/>
              </w:rPr>
              <w:t xml:space="preserve"> (highlighted in grey)</w:t>
            </w:r>
            <w:r w:rsidRPr="00A37032">
              <w:rPr>
                <w:rFonts w:cs="Arial"/>
                <w:sz w:val="18"/>
                <w:szCs w:val="18"/>
              </w:rPr>
              <w:t xml:space="preserve"> indicates insertion to the text of document UPOV/INF/23/1 </w:t>
            </w:r>
            <w:r w:rsidR="006750C9" w:rsidRPr="00A37032">
              <w:rPr>
                <w:rFonts w:cs="Arial"/>
                <w:sz w:val="18"/>
                <w:szCs w:val="18"/>
              </w:rPr>
              <w:t xml:space="preserve">Draft </w:t>
            </w:r>
            <w:r w:rsidR="00762611" w:rsidRPr="00A37032">
              <w:rPr>
                <w:rFonts w:cs="Arial"/>
                <w:sz w:val="18"/>
                <w:szCs w:val="18"/>
              </w:rPr>
              <w:t>1</w:t>
            </w:r>
            <w:r w:rsidRPr="00A37032">
              <w:rPr>
                <w:rFonts w:cs="Arial"/>
                <w:sz w:val="18"/>
                <w:szCs w:val="18"/>
                <w:lang w:eastAsia="ja-JP"/>
              </w:rPr>
              <w:t>.</w:t>
            </w:r>
          </w:p>
        </w:tc>
      </w:tr>
    </w:tbl>
    <w:p w:rsidR="006B4F3E" w:rsidRDefault="006B4F3E" w:rsidP="006B4F3E"/>
    <w:p w:rsidR="006B4F3E" w:rsidRDefault="006B4F3E">
      <w:r>
        <w:br w:type="page"/>
      </w:r>
    </w:p>
    <w:p w:rsidR="00A52162" w:rsidRPr="0005400B" w:rsidRDefault="00A52162" w:rsidP="00A52162">
      <w:pPr>
        <w:keepNext/>
        <w:outlineLvl w:val="0"/>
        <w:rPr>
          <w:caps/>
        </w:rPr>
      </w:pPr>
      <w:r w:rsidRPr="0005400B">
        <w:rPr>
          <w:caps/>
        </w:rPr>
        <w:lastRenderedPageBreak/>
        <w:t>1.</w:t>
      </w:r>
      <w:r w:rsidRPr="0005400B">
        <w:rPr>
          <w:caps/>
        </w:rPr>
        <w:tab/>
        <w:t xml:space="preserve">Purpose </w:t>
      </w:r>
    </w:p>
    <w:p w:rsidR="00A52162" w:rsidRPr="0005400B" w:rsidRDefault="00A52162" w:rsidP="00A52162">
      <w:pPr>
        <w:keepNext/>
        <w:rPr>
          <w:rFonts w:cs="Arial"/>
        </w:rPr>
      </w:pPr>
    </w:p>
    <w:p w:rsidR="00A52162" w:rsidRPr="0005400B" w:rsidRDefault="00A52162" w:rsidP="00A52162">
      <w:pPr>
        <w:rPr>
          <w:rFonts w:cs="Arial"/>
        </w:rPr>
      </w:pPr>
      <w:r w:rsidRPr="0005400B">
        <w:rPr>
          <w:rFonts w:cs="Arial"/>
        </w:rPr>
        <w:t>1.1</w:t>
      </w:r>
      <w:r w:rsidRPr="0005400B">
        <w:rPr>
          <w:rFonts w:cs="Arial"/>
        </w:rPr>
        <w:tab/>
        <w:t xml:space="preserve">The main purpose of the UPOV Code System is to enhance the usefulness of the UPOV Plant Variety Database </w:t>
      </w:r>
      <w:r>
        <w:rPr>
          <w:rFonts w:cs="Arial"/>
        </w:rPr>
        <w:t xml:space="preserve">(PLUTO Database) </w:t>
      </w:r>
      <w:r w:rsidRPr="0005400B">
        <w:rPr>
          <w:rFonts w:cs="Arial"/>
        </w:rPr>
        <w:t>by overcoming the problem of synonyms for plant taxa.  That is achieved by attributing each taxa a code according to the UPOV Code System (“UPOV code”);  synonyms for the same plant taxa are attributed the same UPOV code.</w:t>
      </w:r>
    </w:p>
    <w:p w:rsidR="00A52162" w:rsidRPr="00EB650D" w:rsidRDefault="00A52162" w:rsidP="00A52162">
      <w:pPr>
        <w:rPr>
          <w:rFonts w:cs="Arial"/>
        </w:rPr>
      </w:pPr>
    </w:p>
    <w:p w:rsidR="00A52162" w:rsidRPr="0005400B" w:rsidRDefault="00A52162" w:rsidP="00A52162">
      <w:pPr>
        <w:rPr>
          <w:rFonts w:cs="Arial"/>
          <w:u w:val="single"/>
        </w:rPr>
      </w:pPr>
      <w:r>
        <w:rPr>
          <w:rFonts w:cs="Arial"/>
          <w:highlight w:val="lightGray"/>
          <w:u w:val="single"/>
        </w:rPr>
        <w:t>1.2</w:t>
      </w:r>
      <w:r w:rsidRPr="0005400B">
        <w:rPr>
          <w:rFonts w:cs="Arial"/>
          <w:highlight w:val="lightGray"/>
          <w:u w:val="single"/>
        </w:rPr>
        <w:tab/>
      </w:r>
      <w:r>
        <w:rPr>
          <w:rFonts w:cs="Arial"/>
          <w:highlight w:val="lightGray"/>
          <w:u w:val="single"/>
        </w:rPr>
        <w:t>In</w:t>
      </w:r>
      <w:r w:rsidRPr="0005400B">
        <w:rPr>
          <w:rFonts w:cs="Arial"/>
          <w:highlight w:val="lightGray"/>
          <w:u w:val="single"/>
        </w:rPr>
        <w:t xml:space="preserve"> addition</w:t>
      </w:r>
      <w:r>
        <w:rPr>
          <w:rFonts w:cs="Arial"/>
          <w:highlight w:val="lightGray"/>
          <w:u w:val="single"/>
        </w:rPr>
        <w:t>,</w:t>
      </w:r>
      <w:r w:rsidRPr="0005400B">
        <w:rPr>
          <w:rFonts w:cs="Arial"/>
          <w:highlight w:val="lightGray"/>
          <w:u w:val="single"/>
        </w:rPr>
        <w:t xml:space="preserve"> </w:t>
      </w:r>
      <w:r>
        <w:rPr>
          <w:rFonts w:eastAsiaTheme="minorEastAsia" w:cs="Arial"/>
          <w:bCs/>
          <w:highlight w:val="lightGray"/>
          <w:u w:val="single"/>
        </w:rPr>
        <w:t xml:space="preserve">the </w:t>
      </w:r>
      <w:r w:rsidRPr="0005400B">
        <w:rPr>
          <w:rFonts w:cs="Arial"/>
          <w:highlight w:val="lightGray"/>
          <w:u w:val="single"/>
        </w:rPr>
        <w:t xml:space="preserve">UPOV code may provide </w:t>
      </w:r>
      <w:r w:rsidRPr="0005400B">
        <w:rPr>
          <w:rFonts w:eastAsiaTheme="minorEastAsia" w:cs="Arial"/>
          <w:bCs/>
          <w:highlight w:val="lightGray"/>
          <w:u w:val="single"/>
        </w:rPr>
        <w:t>information on variety groups</w:t>
      </w:r>
      <w:r>
        <w:rPr>
          <w:rFonts w:eastAsiaTheme="minorEastAsia" w:cs="Arial"/>
          <w:bCs/>
          <w:highlight w:val="lightGray"/>
          <w:u w:val="single"/>
        </w:rPr>
        <w:t>, variety</w:t>
      </w:r>
      <w:r w:rsidRPr="0005400B">
        <w:rPr>
          <w:rFonts w:eastAsiaTheme="minorEastAsia" w:cs="Arial"/>
          <w:bCs/>
          <w:highlight w:val="lightGray"/>
          <w:u w:val="single"/>
        </w:rPr>
        <w:t xml:space="preserve"> types and </w:t>
      </w:r>
      <w:r>
        <w:rPr>
          <w:rFonts w:eastAsiaTheme="minorEastAsia" w:cs="Arial"/>
          <w:bCs/>
          <w:highlight w:val="lightGray"/>
          <w:u w:val="single"/>
        </w:rPr>
        <w:t xml:space="preserve">the </w:t>
      </w:r>
      <w:r w:rsidRPr="0005400B">
        <w:rPr>
          <w:rFonts w:eastAsiaTheme="minorEastAsia" w:cs="Arial"/>
          <w:bCs/>
          <w:highlight w:val="lightGray"/>
          <w:u w:val="single"/>
        </w:rPr>
        <w:t>denomination class..</w:t>
      </w:r>
      <w:r w:rsidRPr="0005400B">
        <w:rPr>
          <w:rFonts w:eastAsiaTheme="minorEastAsia" w:cs="Arial"/>
          <w:bCs/>
          <w:u w:val="single"/>
        </w:rPr>
        <w:t xml:space="preserve"> </w:t>
      </w:r>
    </w:p>
    <w:p w:rsidR="00A52162" w:rsidRPr="00EB650D" w:rsidRDefault="00A52162" w:rsidP="00A52162">
      <w:pPr>
        <w:rPr>
          <w:rFonts w:cs="Arial"/>
        </w:rPr>
      </w:pPr>
    </w:p>
    <w:p w:rsidR="00A52162" w:rsidRPr="00EB650D" w:rsidRDefault="00A52162" w:rsidP="00A52162">
      <w:pPr>
        <w:rPr>
          <w:rFonts w:cs="Arial"/>
        </w:rPr>
      </w:pPr>
      <w:r w:rsidRPr="00EB650D">
        <w:rPr>
          <w:rFonts w:cs="Arial"/>
        </w:rPr>
        <w:t>1.</w:t>
      </w:r>
      <w:r w:rsidRPr="00DA4A7E">
        <w:rPr>
          <w:rFonts w:cs="Arial"/>
          <w:strike/>
          <w:highlight w:val="lightGray"/>
        </w:rPr>
        <w:t>2</w:t>
      </w:r>
      <w:r w:rsidRPr="00DA4A7E">
        <w:rPr>
          <w:rFonts w:cs="Arial"/>
          <w:highlight w:val="lightGray"/>
        </w:rPr>
        <w:t>.</w:t>
      </w:r>
      <w:r w:rsidRPr="00DA4A7E">
        <w:rPr>
          <w:rFonts w:cs="Arial"/>
          <w:highlight w:val="lightGray"/>
          <w:u w:val="single"/>
        </w:rPr>
        <w:t>3</w:t>
      </w:r>
      <w:r w:rsidRPr="00EB650D">
        <w:rPr>
          <w:rFonts w:cs="Arial"/>
        </w:rPr>
        <w:tab/>
        <w:t xml:space="preserve">The UPOV Code System is employed in the </w:t>
      </w:r>
      <w:hyperlink r:id="rId9" w:history="1">
        <w:r w:rsidRPr="00EB650D">
          <w:rPr>
            <w:rFonts w:cs="Arial"/>
            <w:color w:val="0000FF"/>
            <w:u w:val="single"/>
          </w:rPr>
          <w:t>GENIE database</w:t>
        </w:r>
      </w:hyperlink>
      <w:r w:rsidRPr="00EB650D">
        <w:rPr>
          <w:rFonts w:cs="Arial"/>
        </w:rPr>
        <w:t xml:space="preserve">, which has been developed to provide, for example, online information on </w:t>
      </w:r>
      <w:r w:rsidRPr="00D63921">
        <w:rPr>
          <w:rFonts w:cs="Arial"/>
          <w:highlight w:val="lightGray"/>
          <w:u w:val="single"/>
        </w:rPr>
        <w:t>variety denomination class,</w:t>
      </w:r>
      <w:r>
        <w:rPr>
          <w:rFonts w:cs="Arial"/>
        </w:rPr>
        <w:t xml:space="preserve"> </w:t>
      </w:r>
      <w:r w:rsidRPr="00D63921">
        <w:rPr>
          <w:rFonts w:cs="Arial"/>
          <w:strike/>
          <w:highlight w:val="lightGray"/>
        </w:rPr>
        <w:t>the</w:t>
      </w:r>
      <w:r w:rsidRPr="00EB650D">
        <w:rPr>
          <w:rFonts w:cs="Arial"/>
        </w:rPr>
        <w:t xml:space="preserve"> status of protection (see document C/40/6), cooperation in examination (see document C/40/5), experience in DUS testing (see document TC/43/4), and existence of UPOV Test Guidelines (see document TC/43/2) for different </w:t>
      </w:r>
      <w:r w:rsidRPr="00EB650D">
        <w:rPr>
          <w:rFonts w:cs="Arial"/>
          <w:u w:val="single"/>
        </w:rPr>
        <w:t>GEN</w:t>
      </w:r>
      <w:r w:rsidRPr="00EB650D">
        <w:rPr>
          <w:rFonts w:cs="Arial"/>
        </w:rPr>
        <w:t>era and spec</w:t>
      </w:r>
      <w:r w:rsidRPr="00EB650D">
        <w:rPr>
          <w:rFonts w:cs="Arial"/>
          <w:u w:val="single"/>
        </w:rPr>
        <w:t>IE</w:t>
      </w:r>
      <w:r w:rsidRPr="00EB650D">
        <w:rPr>
          <w:rFonts w:cs="Arial"/>
        </w:rPr>
        <w:t xml:space="preserve">s (hence GENIE), and is also used to generate the relevant Council and Technical Committee (TC) documents concerning that information.  </w:t>
      </w:r>
    </w:p>
    <w:p w:rsidR="00A52162" w:rsidRDefault="00A52162" w:rsidP="00A52162">
      <w:pPr>
        <w:rPr>
          <w:rFonts w:cs="Arial"/>
          <w:u w:val="single"/>
        </w:rPr>
      </w:pPr>
    </w:p>
    <w:p w:rsidR="00BC21DE" w:rsidRDefault="00BC21DE" w:rsidP="00A52162">
      <w:pPr>
        <w:rPr>
          <w:rFonts w:cs="Arial"/>
          <w:u w:val="single"/>
        </w:rPr>
      </w:pPr>
    </w:p>
    <w:p w:rsidR="00A52162" w:rsidRPr="00D63921" w:rsidRDefault="00A52162" w:rsidP="00A52162">
      <w:pPr>
        <w:rPr>
          <w:rFonts w:cs="Arial"/>
          <w:u w:val="single"/>
        </w:rPr>
      </w:pPr>
    </w:p>
    <w:p w:rsidR="00A52162" w:rsidRPr="00D63921" w:rsidRDefault="00A52162" w:rsidP="00A52162">
      <w:pPr>
        <w:keepNext/>
        <w:outlineLvl w:val="1"/>
        <w:rPr>
          <w:rFonts w:cs="Arial"/>
          <w:highlight w:val="lightGray"/>
          <w:u w:val="single"/>
        </w:rPr>
      </w:pPr>
      <w:r w:rsidRPr="00D63921">
        <w:rPr>
          <w:rFonts w:cs="Arial"/>
          <w:highlight w:val="lightGray"/>
          <w:u w:val="single"/>
        </w:rPr>
        <w:t>2.</w:t>
      </w:r>
      <w:r w:rsidRPr="00D63921">
        <w:rPr>
          <w:rFonts w:cs="Arial"/>
          <w:highlight w:val="lightGray"/>
          <w:u w:val="single"/>
        </w:rPr>
        <w:tab/>
        <w:t>RESPONSIBILITY FOR THE UPOV CODE SYSTEM</w:t>
      </w:r>
    </w:p>
    <w:p w:rsidR="00A52162" w:rsidRPr="00D63921" w:rsidRDefault="00A52162" w:rsidP="00A52162">
      <w:pPr>
        <w:keepNext/>
        <w:rPr>
          <w:rFonts w:cs="Arial"/>
          <w:highlight w:val="lightGray"/>
          <w:u w:val="single"/>
        </w:rPr>
      </w:pPr>
    </w:p>
    <w:p w:rsidR="00A52162" w:rsidRPr="0036432E" w:rsidRDefault="00A52162" w:rsidP="00A52162">
      <w:pPr>
        <w:rPr>
          <w:rFonts w:cs="Arial"/>
          <w:spacing w:val="-2"/>
          <w:highlight w:val="lightGray"/>
          <w:u w:val="single"/>
        </w:rPr>
      </w:pPr>
      <w:r w:rsidRPr="0036432E">
        <w:rPr>
          <w:rFonts w:cs="Arial"/>
          <w:spacing w:val="-2"/>
          <w:highlight w:val="lightGray"/>
          <w:u w:val="single"/>
        </w:rPr>
        <w:t>2.1</w:t>
      </w:r>
      <w:r w:rsidRPr="0036432E">
        <w:rPr>
          <w:rFonts w:cs="Arial"/>
          <w:spacing w:val="-2"/>
          <w:highlight w:val="lightGray"/>
          <w:u w:val="single"/>
        </w:rPr>
        <w:tab/>
        <w:t>The Office of the Union (Office) is responsible for the UPOV Code System and the individual UPOV codes.</w:t>
      </w:r>
    </w:p>
    <w:p w:rsidR="00A52162" w:rsidRDefault="00A52162" w:rsidP="00A52162">
      <w:pPr>
        <w:rPr>
          <w:rFonts w:cs="Arial"/>
          <w:highlight w:val="lightGray"/>
          <w:u w:val="single"/>
        </w:rPr>
      </w:pPr>
    </w:p>
    <w:p w:rsidR="00BC21DE" w:rsidRPr="00D63921" w:rsidRDefault="00BC21DE" w:rsidP="00A52162">
      <w:pPr>
        <w:rPr>
          <w:rFonts w:cs="Arial"/>
          <w:highlight w:val="lightGray"/>
          <w:u w:val="single"/>
        </w:rPr>
      </w:pPr>
    </w:p>
    <w:p w:rsidR="00A52162" w:rsidRPr="00D63921" w:rsidRDefault="00A52162" w:rsidP="00A52162">
      <w:pPr>
        <w:rPr>
          <w:rFonts w:cs="Arial"/>
          <w:highlight w:val="lightGray"/>
          <w:u w:val="single"/>
        </w:rPr>
      </w:pPr>
    </w:p>
    <w:p w:rsidR="00A52162" w:rsidRPr="00D63921" w:rsidRDefault="00A52162" w:rsidP="00A52162">
      <w:pPr>
        <w:keepNext/>
        <w:outlineLvl w:val="1"/>
        <w:rPr>
          <w:rFonts w:cs="Arial"/>
          <w:highlight w:val="lightGray"/>
          <w:u w:val="single"/>
        </w:rPr>
      </w:pPr>
      <w:r w:rsidRPr="00D63921">
        <w:rPr>
          <w:rFonts w:cs="Arial"/>
          <w:highlight w:val="lightGray"/>
          <w:u w:val="single"/>
        </w:rPr>
        <w:t>3.</w:t>
      </w:r>
      <w:r w:rsidRPr="00D63921">
        <w:rPr>
          <w:rFonts w:cs="Arial"/>
          <w:highlight w:val="lightGray"/>
          <w:u w:val="single"/>
        </w:rPr>
        <w:tab/>
        <w:t>REPOSITORY OF UPOV CODES</w:t>
      </w:r>
    </w:p>
    <w:p w:rsidR="00A52162" w:rsidRPr="00D63921" w:rsidRDefault="00A52162" w:rsidP="00A52162">
      <w:pPr>
        <w:keepNext/>
        <w:rPr>
          <w:rFonts w:cs="Arial"/>
          <w:highlight w:val="lightGray"/>
          <w:u w:val="single"/>
        </w:rPr>
      </w:pPr>
    </w:p>
    <w:p w:rsidR="00A52162" w:rsidRPr="00D63921" w:rsidRDefault="00A52162" w:rsidP="00A52162">
      <w:pPr>
        <w:rPr>
          <w:rFonts w:cs="Arial"/>
          <w:u w:val="single"/>
        </w:rPr>
      </w:pPr>
      <w:r w:rsidRPr="00D63921">
        <w:rPr>
          <w:rFonts w:cs="Arial"/>
          <w:highlight w:val="lightGray"/>
          <w:u w:val="single"/>
        </w:rPr>
        <w:t>3.1</w:t>
      </w:r>
      <w:r w:rsidRPr="00D63921">
        <w:rPr>
          <w:rFonts w:cs="Arial"/>
          <w:highlight w:val="lightGray"/>
          <w:u w:val="single"/>
        </w:rPr>
        <w:tab/>
        <w:t>The definitive collection of UPOV codes exists exclusively in the GENIE database.</w:t>
      </w:r>
    </w:p>
    <w:p w:rsidR="00A52162" w:rsidRDefault="00A52162" w:rsidP="00A52162">
      <w:pPr>
        <w:rPr>
          <w:rFonts w:cs="Arial"/>
        </w:rPr>
      </w:pPr>
    </w:p>
    <w:p w:rsidR="00A52162" w:rsidRDefault="00A52162" w:rsidP="00A52162">
      <w:pPr>
        <w:rPr>
          <w:rFonts w:cs="Arial"/>
        </w:rPr>
      </w:pPr>
    </w:p>
    <w:p w:rsidR="00BC21DE" w:rsidRPr="00EB650D" w:rsidRDefault="00BC21DE" w:rsidP="00A52162">
      <w:pPr>
        <w:rPr>
          <w:rFonts w:cs="Arial"/>
        </w:rPr>
      </w:pPr>
    </w:p>
    <w:p w:rsidR="00A52162" w:rsidRPr="00011356" w:rsidRDefault="00A52162" w:rsidP="00A52162">
      <w:pPr>
        <w:keepNext/>
        <w:outlineLvl w:val="0"/>
        <w:rPr>
          <w:caps/>
        </w:rPr>
      </w:pPr>
      <w:r w:rsidRPr="00011356">
        <w:rPr>
          <w:caps/>
        </w:rPr>
        <w:t>4.</w:t>
      </w:r>
      <w:r w:rsidRPr="00011356">
        <w:rPr>
          <w:caps/>
        </w:rPr>
        <w:tab/>
        <w:t>UPOV code</w:t>
      </w:r>
      <w:r w:rsidRPr="00011356">
        <w:rPr>
          <w:caps/>
          <w:strike/>
          <w:highlight w:val="lightGray"/>
        </w:rPr>
        <w:t>construction</w:t>
      </w:r>
      <w:r w:rsidRPr="00011356">
        <w:rPr>
          <w:caps/>
          <w:strike/>
        </w:rPr>
        <w:t>:</w:t>
      </w:r>
      <w:r w:rsidRPr="00011356">
        <w:rPr>
          <w:caps/>
        </w:rPr>
        <w:t xml:space="preserve"> </w:t>
      </w:r>
      <w:r w:rsidRPr="00011356">
        <w:rPr>
          <w:caps/>
          <w:highlight w:val="lightGray"/>
          <w:u w:val="single"/>
        </w:rPr>
        <w:t>Botanical classification elements</w:t>
      </w:r>
    </w:p>
    <w:p w:rsidR="00A52162" w:rsidRPr="00011356" w:rsidRDefault="00A52162" w:rsidP="00A52162"/>
    <w:p w:rsidR="00A52162" w:rsidRPr="00011356" w:rsidRDefault="00A52162" w:rsidP="00A52162">
      <w:pPr>
        <w:keepNext/>
        <w:outlineLvl w:val="1"/>
        <w:rPr>
          <w:u w:val="single"/>
        </w:rPr>
      </w:pPr>
      <w:r w:rsidRPr="00D81BF6">
        <w:rPr>
          <w:highlight w:val="lightGray"/>
          <w:u w:val="single"/>
        </w:rPr>
        <w:t>4.1</w:t>
      </w:r>
      <w:r w:rsidRPr="00D81BF6">
        <w:rPr>
          <w:highlight w:val="lightGray"/>
          <w:u w:val="single"/>
        </w:rPr>
        <w:tab/>
      </w:r>
      <w:r w:rsidRPr="00011356">
        <w:rPr>
          <w:strike/>
          <w:highlight w:val="lightGray"/>
          <w:u w:val="single"/>
        </w:rPr>
        <w:t xml:space="preserve">General basis </w:t>
      </w:r>
      <w:r w:rsidRPr="00011356">
        <w:rPr>
          <w:highlight w:val="lightGray"/>
          <w:u w:val="single"/>
        </w:rPr>
        <w:t>UPOV code construction</w:t>
      </w:r>
    </w:p>
    <w:p w:rsidR="00A52162" w:rsidRPr="00011356" w:rsidRDefault="00A52162" w:rsidP="00A52162">
      <w:pPr>
        <w:rPr>
          <w:rFonts w:cs="Arial"/>
        </w:rPr>
      </w:pPr>
    </w:p>
    <w:p w:rsidR="00A52162" w:rsidRPr="00EB650D" w:rsidRDefault="00A52162" w:rsidP="00A52162">
      <w:pPr>
        <w:rPr>
          <w:rFonts w:cs="Arial"/>
        </w:rPr>
      </w:pPr>
      <w:r>
        <w:rPr>
          <w:rFonts w:cs="Arial"/>
        </w:rPr>
        <w:t>4</w:t>
      </w:r>
      <w:r w:rsidRPr="00EB650D">
        <w:rPr>
          <w:rFonts w:cs="Arial"/>
        </w:rPr>
        <w:t>.1.1</w:t>
      </w:r>
      <w:r w:rsidRPr="00EB650D">
        <w:rPr>
          <w:rFonts w:cs="Arial"/>
        </w:rPr>
        <w:tab/>
      </w:r>
      <w:r w:rsidRPr="00EB650D">
        <w:rPr>
          <w:rFonts w:cs="Arial"/>
          <w:spacing w:val="-2"/>
        </w:rPr>
        <w:t xml:space="preserve">In general, the following UPOV code construction is used for the </w:t>
      </w:r>
      <w:r w:rsidRPr="00D63921">
        <w:rPr>
          <w:rFonts w:cs="Arial"/>
          <w:spacing w:val="-2"/>
          <w:highlight w:val="lightGray"/>
          <w:u w:val="single"/>
        </w:rPr>
        <w:t>botanical classification elements of the</w:t>
      </w:r>
      <w:r>
        <w:rPr>
          <w:rFonts w:cs="Arial"/>
          <w:spacing w:val="-2"/>
        </w:rPr>
        <w:t xml:space="preserve"> </w:t>
      </w:r>
      <w:r w:rsidRPr="00EB650D">
        <w:rPr>
          <w:rFonts w:cs="Arial"/>
          <w:spacing w:val="-2"/>
        </w:rPr>
        <w:t>UPOV Code System:</w:t>
      </w:r>
    </w:p>
    <w:p w:rsidR="00A52162" w:rsidRPr="00EB650D" w:rsidRDefault="00A52162" w:rsidP="00A52162">
      <w:pPr>
        <w:rPr>
          <w:rFonts w:cs="Arial"/>
        </w:rPr>
      </w:pPr>
    </w:p>
    <w:p w:rsidR="00A52162" w:rsidRPr="00EB650D" w:rsidRDefault="00A52162" w:rsidP="00A52162">
      <w:pPr>
        <w:suppressAutoHyphens/>
        <w:rPr>
          <w:rFonts w:cs="Arial"/>
        </w:rPr>
      </w:pPr>
      <w:r w:rsidRPr="00EB650D">
        <w:rPr>
          <w:rFonts w:cs="Arial"/>
        </w:rPr>
        <w:tab/>
        <w:t>(a)</w:t>
      </w:r>
      <w:r w:rsidRPr="00EB650D">
        <w:rPr>
          <w:rFonts w:cs="Arial"/>
        </w:rPr>
        <w:tab/>
        <w:t xml:space="preserve">an alphabetic element of five letters (e.g. XXXXX) indicating the </w:t>
      </w:r>
      <w:r w:rsidRPr="00EB650D">
        <w:rPr>
          <w:rFonts w:cs="Arial"/>
          <w:u w:val="single"/>
        </w:rPr>
        <w:t>genus</w:t>
      </w:r>
      <w:r w:rsidRPr="00EB650D">
        <w:rPr>
          <w:rFonts w:cs="Arial"/>
        </w:rPr>
        <w:t xml:space="preserve"> (“genus element”);</w:t>
      </w:r>
    </w:p>
    <w:p w:rsidR="00A52162" w:rsidRPr="00EB650D" w:rsidRDefault="00A52162" w:rsidP="00A52162">
      <w:pPr>
        <w:suppressAutoHyphens/>
        <w:rPr>
          <w:rFonts w:cs="Arial"/>
        </w:rPr>
      </w:pPr>
    </w:p>
    <w:p w:rsidR="00A52162" w:rsidRPr="00EB650D" w:rsidRDefault="00A52162" w:rsidP="00A52162">
      <w:pPr>
        <w:suppressAutoHyphens/>
        <w:rPr>
          <w:rFonts w:cs="Arial"/>
        </w:rPr>
      </w:pPr>
      <w:r w:rsidRPr="00EB650D">
        <w:rPr>
          <w:rFonts w:cs="Arial"/>
        </w:rPr>
        <w:tab/>
        <w:t>(b)</w:t>
      </w:r>
      <w:r w:rsidRPr="00EB650D">
        <w:rPr>
          <w:rFonts w:cs="Arial"/>
        </w:rPr>
        <w:tab/>
        <w:t xml:space="preserve">a three-letter element (e.g. YYY) indicating the </w:t>
      </w:r>
      <w:r w:rsidRPr="00EB650D">
        <w:rPr>
          <w:rFonts w:cs="Arial"/>
          <w:u w:val="single"/>
        </w:rPr>
        <w:t>species</w:t>
      </w:r>
      <w:r w:rsidRPr="00EB650D">
        <w:rPr>
          <w:rFonts w:cs="Arial"/>
        </w:rPr>
        <w:t xml:space="preserve"> (“species element”);</w:t>
      </w:r>
    </w:p>
    <w:p w:rsidR="00A52162" w:rsidRPr="00EB650D" w:rsidRDefault="00A52162" w:rsidP="00A52162">
      <w:pPr>
        <w:suppressAutoHyphens/>
        <w:rPr>
          <w:rFonts w:cs="Arial"/>
        </w:rPr>
      </w:pPr>
    </w:p>
    <w:p w:rsidR="00A52162" w:rsidRPr="0005400B" w:rsidRDefault="00A52162" w:rsidP="00A52162">
      <w:pPr>
        <w:suppressAutoHyphens/>
        <w:rPr>
          <w:rFonts w:cs="Arial"/>
          <w:spacing w:val="-2"/>
        </w:rPr>
      </w:pPr>
      <w:r w:rsidRPr="00EB650D">
        <w:rPr>
          <w:rFonts w:cs="Arial"/>
          <w:spacing w:val="-2"/>
        </w:rPr>
        <w:tab/>
        <w:t>(c)</w:t>
      </w:r>
      <w:r w:rsidRPr="00EB650D">
        <w:rPr>
          <w:rFonts w:cs="Arial"/>
          <w:spacing w:val="-2"/>
        </w:rPr>
        <w:tab/>
        <w:t xml:space="preserve">where relevant, a further element of up to three </w:t>
      </w:r>
      <w:r w:rsidRPr="00EB650D">
        <w:rPr>
          <w:rFonts w:cs="Arial"/>
          <w:strike/>
          <w:spacing w:val="-2"/>
          <w:highlight w:val="lightGray"/>
        </w:rPr>
        <w:t>characters</w:t>
      </w:r>
      <w:r w:rsidRPr="00EB650D">
        <w:rPr>
          <w:rFonts w:cs="Arial"/>
          <w:spacing w:val="-2"/>
        </w:rPr>
        <w:t xml:space="preserve"> </w:t>
      </w:r>
      <w:r w:rsidRPr="00EB650D">
        <w:rPr>
          <w:rFonts w:cs="Arial"/>
          <w:spacing w:val="-2"/>
          <w:highlight w:val="lightGray"/>
          <w:u w:val="single"/>
        </w:rPr>
        <w:t>letters</w:t>
      </w:r>
      <w:r w:rsidRPr="00EB650D">
        <w:rPr>
          <w:rFonts w:cs="Arial"/>
          <w:spacing w:val="-2"/>
        </w:rPr>
        <w:t xml:space="preserve"> (e.g. </w:t>
      </w:r>
      <w:r w:rsidRPr="0005400B">
        <w:rPr>
          <w:rFonts w:cs="Arial"/>
          <w:strike/>
          <w:spacing w:val="-2"/>
          <w:highlight w:val="lightGray"/>
        </w:rPr>
        <w:t>ZZ1</w:t>
      </w:r>
      <w:r>
        <w:rPr>
          <w:rFonts w:cs="Arial"/>
          <w:strike/>
          <w:spacing w:val="-2"/>
          <w:highlight w:val="lightGray"/>
        </w:rPr>
        <w:t xml:space="preserve"> </w:t>
      </w:r>
      <w:r w:rsidRPr="0005400B">
        <w:rPr>
          <w:rFonts w:cs="Arial"/>
          <w:spacing w:val="-2"/>
          <w:highlight w:val="lightGray"/>
          <w:u w:val="single"/>
        </w:rPr>
        <w:t>ZZZ</w:t>
      </w:r>
      <w:r w:rsidRPr="0005400B">
        <w:rPr>
          <w:rFonts w:cs="Arial"/>
          <w:spacing w:val="-2"/>
        </w:rPr>
        <w:t xml:space="preserve">) indicating a </w:t>
      </w:r>
      <w:r w:rsidRPr="0005400B">
        <w:rPr>
          <w:rFonts w:cs="Arial"/>
          <w:spacing w:val="-2"/>
          <w:u w:val="single"/>
        </w:rPr>
        <w:t>sub</w:t>
      </w:r>
      <w:r w:rsidRPr="0005400B">
        <w:rPr>
          <w:rFonts w:cs="Arial"/>
          <w:spacing w:val="-2"/>
        </w:rPr>
        <w:noBreakHyphen/>
      </w:r>
      <w:r w:rsidRPr="0005400B">
        <w:rPr>
          <w:rFonts w:cs="Arial"/>
          <w:spacing w:val="-2"/>
          <w:u w:val="single"/>
        </w:rPr>
        <w:t>specific</w:t>
      </w:r>
      <w:r w:rsidRPr="0005400B">
        <w:rPr>
          <w:rFonts w:cs="Arial"/>
          <w:spacing w:val="-2"/>
          <w:u w:val="words"/>
        </w:rPr>
        <w:t xml:space="preserve"> unit </w:t>
      </w:r>
      <w:r w:rsidRPr="0005400B">
        <w:rPr>
          <w:rFonts w:cs="Arial"/>
          <w:spacing w:val="-2"/>
        </w:rPr>
        <w:t>(“sub-species element”);</w:t>
      </w:r>
    </w:p>
    <w:p w:rsidR="00A52162" w:rsidRPr="00EB650D" w:rsidRDefault="00A52162" w:rsidP="00A52162">
      <w:pPr>
        <w:suppressAutoHyphens/>
        <w:rPr>
          <w:rFonts w:cs="Arial"/>
          <w:spacing w:val="-2"/>
        </w:rPr>
      </w:pPr>
    </w:p>
    <w:p w:rsidR="00A52162" w:rsidRPr="00EB650D" w:rsidRDefault="00A52162" w:rsidP="00A52162">
      <w:pPr>
        <w:suppressAutoHyphens/>
        <w:ind w:left="1985" w:hanging="1134"/>
        <w:rPr>
          <w:rFonts w:cs="Arial"/>
          <w:spacing w:val="-2"/>
          <w:bdr w:val="single" w:sz="4" w:space="0" w:color="auto"/>
        </w:rPr>
      </w:pPr>
      <w:r w:rsidRPr="0005400B">
        <w:rPr>
          <w:rFonts w:cs="Arial"/>
          <w:spacing w:val="-2"/>
        </w:rPr>
        <w:t>thus,</w:t>
      </w:r>
      <w:r w:rsidRPr="0005400B">
        <w:rPr>
          <w:rFonts w:cs="Arial"/>
          <w:spacing w:val="-2"/>
        </w:rPr>
        <w:tab/>
      </w:r>
      <w:r w:rsidRPr="0005400B">
        <w:rPr>
          <w:rFonts w:cs="Arial"/>
          <w:spacing w:val="-2"/>
          <w:bdr w:val="single" w:sz="4" w:space="0" w:color="auto"/>
        </w:rPr>
        <w:t>  XXXXX_YYY_</w:t>
      </w:r>
      <w:r w:rsidRPr="0005400B">
        <w:rPr>
          <w:rFonts w:cs="Arial"/>
          <w:strike/>
          <w:spacing w:val="-2"/>
          <w:highlight w:val="lightGray"/>
          <w:bdr w:val="single" w:sz="4" w:space="0" w:color="auto"/>
        </w:rPr>
        <w:t>ZZ1</w:t>
      </w:r>
      <w:r w:rsidRPr="00011356">
        <w:rPr>
          <w:rFonts w:cs="Arial"/>
          <w:spacing w:val="-2"/>
          <w:bdr w:val="single" w:sz="4" w:space="0" w:color="auto"/>
        </w:rPr>
        <w:t>_</w:t>
      </w:r>
      <w:r w:rsidRPr="00EB650D">
        <w:rPr>
          <w:rFonts w:cs="Arial"/>
          <w:spacing w:val="-2"/>
          <w:highlight w:val="lightGray"/>
          <w:u w:val="single"/>
          <w:bdr w:val="single" w:sz="4" w:space="0" w:color="auto"/>
        </w:rPr>
        <w:t>ZZZ</w:t>
      </w:r>
      <w:r w:rsidRPr="00EB650D">
        <w:rPr>
          <w:rFonts w:cs="Arial"/>
          <w:spacing w:val="-2"/>
          <w:bdr w:val="single" w:sz="4" w:space="0" w:color="auto"/>
        </w:rPr>
        <w:t>   </w:t>
      </w:r>
    </w:p>
    <w:p w:rsidR="00A52162" w:rsidRPr="00EB650D" w:rsidRDefault="00A52162" w:rsidP="00A52162">
      <w:pPr>
        <w:suppressAutoHyphens/>
        <w:ind w:left="1985" w:hanging="1134"/>
        <w:rPr>
          <w:rFonts w:cs="Arial"/>
          <w:spacing w:val="-2"/>
        </w:rPr>
      </w:pPr>
    </w:p>
    <w:p w:rsidR="00A52162" w:rsidRPr="00EB650D" w:rsidRDefault="00A52162" w:rsidP="00A52162">
      <w:pPr>
        <w:rPr>
          <w:rFonts w:cs="Arial"/>
        </w:rPr>
      </w:pPr>
      <w:r>
        <w:rPr>
          <w:rFonts w:cs="Arial"/>
        </w:rPr>
        <w:t>4</w:t>
      </w:r>
      <w:r w:rsidRPr="00EB650D">
        <w:rPr>
          <w:rFonts w:cs="Arial"/>
        </w:rPr>
        <w:t>.1.2</w:t>
      </w:r>
      <w:r w:rsidRPr="00EB650D">
        <w:rPr>
          <w:rFonts w:cs="Arial"/>
        </w:rPr>
        <w:tab/>
        <w:t xml:space="preserve">In all cases, the five-letter genus element is to be provided, but the three-letter species element and the sub-specific element are only provided where necessary.  </w:t>
      </w:r>
    </w:p>
    <w:p w:rsidR="00A52162" w:rsidRPr="00EB650D" w:rsidRDefault="00A52162" w:rsidP="00A52162">
      <w:pPr>
        <w:suppressAutoHyphens/>
        <w:rPr>
          <w:rFonts w:cs="Arial"/>
          <w:spacing w:val="-2"/>
        </w:rPr>
      </w:pPr>
    </w:p>
    <w:p w:rsidR="00A52162" w:rsidRPr="00EB650D" w:rsidRDefault="00A52162" w:rsidP="00A52162">
      <w:pPr>
        <w:suppressAutoHyphens/>
        <w:rPr>
          <w:rFonts w:cs="Arial"/>
          <w:spacing w:val="-2"/>
        </w:rPr>
      </w:pPr>
      <w:r>
        <w:rPr>
          <w:rFonts w:cs="Arial"/>
          <w:spacing w:val="-2"/>
        </w:rPr>
        <w:t>4</w:t>
      </w:r>
      <w:r w:rsidRPr="00EB650D">
        <w:rPr>
          <w:rFonts w:cs="Arial"/>
          <w:spacing w:val="-2"/>
        </w:rPr>
        <w:t>.1.3</w:t>
      </w:r>
      <w:r w:rsidRPr="00EB650D">
        <w:rPr>
          <w:rFonts w:cs="Arial"/>
          <w:spacing w:val="-2"/>
        </w:rPr>
        <w:tab/>
        <w:t>As far as possible, the elements try to follow the first letters of the botanical name of that element, e.g.:</w:t>
      </w:r>
    </w:p>
    <w:p w:rsidR="00A52162" w:rsidRPr="00EB650D" w:rsidRDefault="00A52162" w:rsidP="00A52162">
      <w:pPr>
        <w:suppressAutoHyphens/>
        <w:ind w:right="-1392"/>
        <w:rPr>
          <w:rFonts w:cs="Arial"/>
        </w:rPr>
      </w:pPr>
    </w:p>
    <w:p w:rsidR="00A52162" w:rsidRPr="00EB650D" w:rsidRDefault="00A52162" w:rsidP="00A52162">
      <w:pPr>
        <w:tabs>
          <w:tab w:val="left" w:pos="3119"/>
        </w:tabs>
        <w:suppressAutoHyphens/>
        <w:spacing w:line="360" w:lineRule="auto"/>
        <w:ind w:left="851" w:right="-1392"/>
        <w:rPr>
          <w:rFonts w:cs="Arial"/>
        </w:rPr>
      </w:pPr>
      <w:r w:rsidRPr="00EB650D">
        <w:rPr>
          <w:rFonts w:cs="Arial"/>
          <w:i/>
        </w:rPr>
        <w:t>Prunus</w:t>
      </w:r>
      <w:r w:rsidRPr="00EB650D">
        <w:rPr>
          <w:rFonts w:cs="Arial"/>
          <w:i/>
        </w:rPr>
        <w:tab/>
      </w:r>
      <w:r w:rsidRPr="00EB650D">
        <w:rPr>
          <w:rFonts w:cs="Arial"/>
        </w:rPr>
        <w:t>PRUNU_</w:t>
      </w:r>
    </w:p>
    <w:p w:rsidR="00A52162" w:rsidRPr="00EB650D" w:rsidRDefault="00A52162" w:rsidP="00A52162">
      <w:pPr>
        <w:tabs>
          <w:tab w:val="left" w:pos="3119"/>
        </w:tabs>
        <w:suppressAutoHyphens/>
        <w:ind w:left="851" w:right="-1392"/>
        <w:rPr>
          <w:rFonts w:cs="Arial"/>
        </w:rPr>
      </w:pPr>
      <w:r w:rsidRPr="00EB650D">
        <w:rPr>
          <w:rFonts w:cs="Arial"/>
          <w:i/>
        </w:rPr>
        <w:t>Prunus armeniaca</w:t>
      </w:r>
      <w:r w:rsidRPr="00EB650D">
        <w:rPr>
          <w:rFonts w:cs="Arial"/>
          <w:i/>
        </w:rPr>
        <w:tab/>
      </w:r>
      <w:r w:rsidRPr="00EB650D">
        <w:rPr>
          <w:rFonts w:cs="Arial"/>
        </w:rPr>
        <w:t>PRUNU_ARM</w:t>
      </w:r>
    </w:p>
    <w:p w:rsidR="00A52162" w:rsidRPr="00EB650D" w:rsidRDefault="00A52162" w:rsidP="00A52162">
      <w:pPr>
        <w:suppressAutoHyphens/>
        <w:ind w:right="-1392"/>
        <w:rPr>
          <w:rFonts w:cs="Arial"/>
        </w:rPr>
      </w:pPr>
    </w:p>
    <w:p w:rsidR="00A52162" w:rsidRPr="00EB650D" w:rsidRDefault="00A52162" w:rsidP="00A52162">
      <w:pPr>
        <w:suppressAutoHyphens/>
        <w:rPr>
          <w:rFonts w:cs="Arial"/>
        </w:rPr>
      </w:pPr>
      <w:r>
        <w:rPr>
          <w:rFonts w:cs="Arial"/>
        </w:rPr>
        <w:t>4</w:t>
      </w:r>
      <w:r w:rsidRPr="00EB650D">
        <w:rPr>
          <w:rFonts w:cs="Arial"/>
        </w:rPr>
        <w:t>.1.4</w:t>
      </w:r>
      <w:r w:rsidRPr="00EB650D">
        <w:rPr>
          <w:rFonts w:cs="Arial"/>
        </w:rPr>
        <w:tab/>
        <w:t xml:space="preserve">In some cases, it is necessary to improvise to ensure that similar taxa have different UPOV codes (e.g. </w:t>
      </w:r>
      <w:r w:rsidRPr="00EB650D">
        <w:rPr>
          <w:rFonts w:cs="Arial"/>
          <w:i/>
          <w:snapToGrid w:val="0"/>
          <w:color w:val="000000"/>
        </w:rPr>
        <w:t>Platycodon</w:t>
      </w:r>
      <w:r w:rsidRPr="00EB650D">
        <w:rPr>
          <w:rFonts w:cs="Arial"/>
          <w:snapToGrid w:val="0"/>
          <w:color w:val="000000"/>
        </w:rPr>
        <w:t xml:space="preserve"> = “PLTYC_” and </w:t>
      </w:r>
      <w:r w:rsidRPr="00EB650D">
        <w:rPr>
          <w:rFonts w:cs="Arial"/>
          <w:i/>
          <w:snapToGrid w:val="0"/>
          <w:color w:val="000000"/>
        </w:rPr>
        <w:t>Platymiscium</w:t>
      </w:r>
      <w:r w:rsidRPr="00EB650D">
        <w:rPr>
          <w:rFonts w:cs="Arial"/>
          <w:snapToGrid w:val="0"/>
          <w:color w:val="000000"/>
        </w:rPr>
        <w:t xml:space="preserve"> = “PLTYM_”).  In cases where the name is shorter than the UPOV code, the last letter of the name is repeated e.g. </w:t>
      </w:r>
      <w:r w:rsidRPr="00EB650D">
        <w:rPr>
          <w:rFonts w:cs="Arial"/>
          <w:i/>
          <w:snapToGrid w:val="0"/>
          <w:color w:val="000000"/>
        </w:rPr>
        <w:t>Poa </w:t>
      </w:r>
      <w:r w:rsidRPr="00EB650D">
        <w:rPr>
          <w:rFonts w:cs="Arial"/>
          <w:snapToGrid w:val="0"/>
          <w:color w:val="000000"/>
        </w:rPr>
        <w:t>= POAAA.</w:t>
      </w:r>
    </w:p>
    <w:p w:rsidR="00A52162" w:rsidRPr="00EB650D" w:rsidRDefault="00A52162" w:rsidP="00A52162">
      <w:pPr>
        <w:suppressAutoHyphens/>
        <w:rPr>
          <w:rFonts w:cs="Arial"/>
        </w:rPr>
      </w:pPr>
    </w:p>
    <w:p w:rsidR="0036432E" w:rsidRDefault="00A52162">
      <w:pPr>
        <w:rPr>
          <w:rFonts w:cs="Arial"/>
        </w:rPr>
      </w:pPr>
      <w:r>
        <w:rPr>
          <w:rFonts w:cs="Arial"/>
        </w:rPr>
        <w:t>4</w:t>
      </w:r>
      <w:r w:rsidRPr="00EB650D">
        <w:rPr>
          <w:rFonts w:cs="Arial"/>
        </w:rPr>
        <w:t>.1.5</w:t>
      </w:r>
      <w:r w:rsidRPr="00EB650D">
        <w:rPr>
          <w:rFonts w:cs="Arial"/>
        </w:rPr>
        <w:tab/>
        <w:t>In the case of the sub-specific element, the UPOV code is used in a more flexible way to contain more than one level of ranking, thereby avoiding the need for extra elements in the UPOV code.</w:t>
      </w:r>
      <w:r w:rsidR="00BC21DE">
        <w:rPr>
          <w:rFonts w:cs="Arial"/>
        </w:rPr>
        <w:t xml:space="preserve">  </w:t>
      </w:r>
    </w:p>
    <w:p w:rsidR="00BC21DE" w:rsidRDefault="00BC21DE">
      <w:pPr>
        <w:rPr>
          <w:rFonts w:cs="Arial"/>
        </w:rPr>
      </w:pPr>
    </w:p>
    <w:p w:rsidR="00A52162" w:rsidRPr="00EB650D" w:rsidRDefault="00A52162" w:rsidP="00A52162">
      <w:pPr>
        <w:keepNext/>
        <w:outlineLvl w:val="1"/>
        <w:rPr>
          <w:u w:val="single"/>
        </w:rPr>
      </w:pPr>
      <w:r>
        <w:lastRenderedPageBreak/>
        <w:t>4</w:t>
      </w:r>
      <w:r w:rsidRPr="00EB650D">
        <w:t>.2</w:t>
      </w:r>
      <w:r w:rsidRPr="00EB650D">
        <w:tab/>
      </w:r>
      <w:r w:rsidRPr="00EB650D">
        <w:rPr>
          <w:u w:val="single"/>
        </w:rPr>
        <w:t>Inter-generic and inter-specific hybrids</w:t>
      </w:r>
    </w:p>
    <w:p w:rsidR="00A52162" w:rsidRPr="00EB650D" w:rsidRDefault="00A52162" w:rsidP="00A52162">
      <w:pPr>
        <w:rPr>
          <w:rFonts w:cs="Arial"/>
        </w:rPr>
      </w:pPr>
    </w:p>
    <w:p w:rsidR="00A52162" w:rsidRPr="00EB650D" w:rsidRDefault="00A52162" w:rsidP="00A52162">
      <w:pPr>
        <w:rPr>
          <w:rFonts w:cs="Arial"/>
        </w:rPr>
      </w:pPr>
      <w:r>
        <w:rPr>
          <w:rFonts w:cs="Arial"/>
        </w:rPr>
        <w:t>4</w:t>
      </w:r>
      <w:r w:rsidRPr="00EB650D">
        <w:rPr>
          <w:rFonts w:cs="Arial"/>
        </w:rPr>
        <w:t>.2.1</w:t>
      </w:r>
      <w:r w:rsidRPr="00EB650D">
        <w:rPr>
          <w:rFonts w:cs="Arial"/>
        </w:rPr>
        <w:tab/>
        <w:t>The letter “x” is not used in the UPOV code to indicate hybrids.</w:t>
      </w:r>
    </w:p>
    <w:p w:rsidR="00A52162" w:rsidRPr="00EB650D" w:rsidRDefault="00A52162" w:rsidP="00A52162">
      <w:pPr>
        <w:rPr>
          <w:rFonts w:cs="Arial"/>
        </w:rPr>
      </w:pPr>
    </w:p>
    <w:p w:rsidR="00A52162" w:rsidRPr="00EB650D" w:rsidRDefault="00A52162" w:rsidP="00A52162">
      <w:pPr>
        <w:rPr>
          <w:rFonts w:cs="Arial"/>
        </w:rPr>
      </w:pPr>
      <w:r w:rsidRPr="00EB650D">
        <w:rPr>
          <w:rFonts w:cs="Arial"/>
        </w:rPr>
        <w:t xml:space="preserve">(Background note:  the multiplication sign ‘×’ is used in botany as an optional device to indicate hybridity, but is not part of a name in any sense and may or may not be applied according to the wishes and opinions of a botanical author or editor. What one person considers a hybrid, may not be so considered by another, thus we may see </w:t>
      </w:r>
      <w:r w:rsidRPr="00EB650D">
        <w:rPr>
          <w:rFonts w:cs="Arial"/>
          <w:i/>
        </w:rPr>
        <w:t>Solanum tuberosum</w:t>
      </w:r>
      <w:r w:rsidRPr="00EB650D">
        <w:rPr>
          <w:rFonts w:cs="Arial"/>
        </w:rPr>
        <w:t xml:space="preserve"> or </w:t>
      </w:r>
      <w:r w:rsidRPr="00EB650D">
        <w:rPr>
          <w:rFonts w:cs="Arial"/>
          <w:i/>
        </w:rPr>
        <w:t>Solanum</w:t>
      </w:r>
      <w:r w:rsidRPr="00EB650D">
        <w:rPr>
          <w:rFonts w:cs="Arial"/>
        </w:rPr>
        <w:t xml:space="preserve"> ×</w:t>
      </w:r>
      <w:r w:rsidRPr="00EB650D">
        <w:rPr>
          <w:rFonts w:cs="Arial"/>
          <w:i/>
        </w:rPr>
        <w:t>tuberosum</w:t>
      </w:r>
      <w:r w:rsidRPr="00EB650D">
        <w:rPr>
          <w:rFonts w:cs="Arial"/>
        </w:rPr>
        <w:t xml:space="preserve"> if the writer of the second version understands the potato species to be of hybrid origin.)</w:t>
      </w:r>
    </w:p>
    <w:p w:rsidR="00A52162" w:rsidRPr="00EB650D" w:rsidRDefault="00A52162" w:rsidP="00A52162">
      <w:pPr>
        <w:rPr>
          <w:rFonts w:cs="Arial"/>
        </w:rPr>
      </w:pPr>
    </w:p>
    <w:p w:rsidR="00A52162" w:rsidRPr="00EB650D" w:rsidRDefault="00A52162" w:rsidP="00A52162">
      <w:pPr>
        <w:rPr>
          <w:rFonts w:cs="Arial"/>
          <w:snapToGrid w:val="0"/>
        </w:rPr>
      </w:pPr>
      <w:r>
        <w:rPr>
          <w:rFonts w:cs="Arial"/>
          <w:snapToGrid w:val="0"/>
        </w:rPr>
        <w:t>4</w:t>
      </w:r>
      <w:r w:rsidRPr="00EB650D">
        <w:rPr>
          <w:rFonts w:cs="Arial"/>
          <w:snapToGrid w:val="0"/>
        </w:rPr>
        <w:t>.2.2</w:t>
      </w:r>
      <w:r w:rsidRPr="00EB650D">
        <w:rPr>
          <w:rFonts w:cs="Arial"/>
          <w:snapToGrid w:val="0"/>
        </w:rPr>
        <w:tab/>
        <w:t>In the case of a genus which is formed as a hybrid between other genera and for which there is a binomial name (e.g. ×</w:t>
      </w:r>
      <w:r w:rsidRPr="00EB650D">
        <w:rPr>
          <w:rFonts w:cs="Arial"/>
          <w:i/>
          <w:snapToGrid w:val="0"/>
        </w:rPr>
        <w:t>Triticosecale</w:t>
      </w:r>
      <w:r w:rsidRPr="00EB650D">
        <w:rPr>
          <w:rFonts w:cs="Arial"/>
          <w:snapToGrid w:val="0"/>
        </w:rPr>
        <w:t xml:space="preserve"> [= </w:t>
      </w:r>
      <w:r w:rsidRPr="00EB650D">
        <w:rPr>
          <w:rFonts w:cs="Arial"/>
          <w:i/>
          <w:snapToGrid w:val="0"/>
        </w:rPr>
        <w:t>Triticum</w:t>
      </w:r>
      <w:r w:rsidRPr="00EB650D">
        <w:rPr>
          <w:rFonts w:cs="Arial"/>
          <w:snapToGrid w:val="0"/>
        </w:rPr>
        <w:t xml:space="preserve"> x </w:t>
      </w:r>
      <w:r w:rsidRPr="00EB650D">
        <w:rPr>
          <w:rFonts w:cs="Arial"/>
          <w:i/>
          <w:snapToGrid w:val="0"/>
        </w:rPr>
        <w:t>Secale</w:t>
      </w:r>
      <w:r w:rsidRPr="00EB650D">
        <w:rPr>
          <w:rFonts w:cs="Arial"/>
          <w:snapToGrid w:val="0"/>
        </w:rPr>
        <w:t>]), the “genus element” of the UPOV code is based on the binomial name.  For example, ×</w:t>
      </w:r>
      <w:r w:rsidRPr="00EB650D">
        <w:rPr>
          <w:rFonts w:cs="Arial"/>
          <w:i/>
          <w:snapToGrid w:val="0"/>
        </w:rPr>
        <w:t>Triticosecale</w:t>
      </w:r>
      <w:r w:rsidRPr="00EB650D">
        <w:rPr>
          <w:rFonts w:cs="Arial"/>
          <w:snapToGrid w:val="0"/>
        </w:rPr>
        <w:t xml:space="preserve"> has the UPOV code “TRITL”.</w:t>
      </w:r>
    </w:p>
    <w:p w:rsidR="00A52162" w:rsidRPr="00EB650D" w:rsidRDefault="00A52162" w:rsidP="00A52162">
      <w:pPr>
        <w:rPr>
          <w:rFonts w:cs="Arial"/>
          <w:snapToGrid w:val="0"/>
        </w:rPr>
      </w:pPr>
    </w:p>
    <w:p w:rsidR="00A52162" w:rsidRPr="00EB650D" w:rsidRDefault="00A52162" w:rsidP="00A52162">
      <w:pPr>
        <w:keepLines/>
        <w:rPr>
          <w:rFonts w:cs="Arial"/>
          <w:snapToGrid w:val="0"/>
        </w:rPr>
      </w:pPr>
      <w:r>
        <w:rPr>
          <w:rFonts w:cs="Arial"/>
          <w:snapToGrid w:val="0"/>
        </w:rPr>
        <w:t>4</w:t>
      </w:r>
      <w:r w:rsidRPr="00EB650D">
        <w:rPr>
          <w:rFonts w:cs="Arial"/>
          <w:snapToGrid w:val="0"/>
        </w:rPr>
        <w:t>.2.3</w:t>
      </w:r>
      <w:r w:rsidRPr="00EB650D">
        <w:rPr>
          <w:rFonts w:cs="Arial"/>
          <w:snapToGrid w:val="0"/>
        </w:rPr>
        <w:tab/>
        <w:t xml:space="preserve">In the case of a genus which is formed as a hybrid between two genera (“hybrid genus”) (e.g. </w:t>
      </w:r>
      <w:r w:rsidRPr="00EB650D">
        <w:rPr>
          <w:rFonts w:cs="Arial"/>
          <w:i/>
          <w:snapToGrid w:val="0"/>
        </w:rPr>
        <w:t>Alpha</w:t>
      </w:r>
      <w:r w:rsidRPr="00EB650D">
        <w:rPr>
          <w:rFonts w:cs="Arial"/>
          <w:snapToGrid w:val="0"/>
        </w:rPr>
        <w:t xml:space="preserve"> x </w:t>
      </w:r>
      <w:r w:rsidRPr="00EB650D">
        <w:rPr>
          <w:rFonts w:cs="Arial"/>
          <w:i/>
          <w:snapToGrid w:val="0"/>
        </w:rPr>
        <w:t>Beta</w:t>
      </w:r>
      <w:r w:rsidRPr="00EB650D">
        <w:rPr>
          <w:rFonts w:cs="Arial"/>
          <w:snapToGrid w:val="0"/>
        </w:rPr>
        <w:t xml:space="preserve">) and for which there is no binomial name, a UPOV code is created for the new “hybrid genus”.  The genus element of the UPOV code is produced by combining the first two letters of the female parent genus and the first three letters of the male parent genus.  For example, a “hybrid genus” which was formed as a hybrid between </w:t>
      </w:r>
      <w:r w:rsidRPr="00EB650D">
        <w:rPr>
          <w:rFonts w:cs="Arial"/>
          <w:i/>
          <w:snapToGrid w:val="0"/>
        </w:rPr>
        <w:t>Alpha</w:t>
      </w:r>
      <w:r w:rsidRPr="00EB650D">
        <w:rPr>
          <w:rFonts w:cs="Arial"/>
          <w:snapToGrid w:val="0"/>
        </w:rPr>
        <w:t xml:space="preserve"> (UPOV code: ALPHA) and </w:t>
      </w:r>
      <w:r w:rsidRPr="00EB650D">
        <w:rPr>
          <w:rFonts w:cs="Arial"/>
          <w:i/>
          <w:snapToGrid w:val="0"/>
        </w:rPr>
        <w:t xml:space="preserve">Beta </w:t>
      </w:r>
      <w:r w:rsidRPr="00EB650D">
        <w:rPr>
          <w:rFonts w:cs="Arial"/>
          <w:snapToGrid w:val="0"/>
        </w:rPr>
        <w:t>(UPOV code: BETAA) would have the UPOV code “ALBET”.</w:t>
      </w:r>
    </w:p>
    <w:p w:rsidR="00A52162" w:rsidRPr="00EB650D" w:rsidRDefault="00A52162" w:rsidP="00A52162">
      <w:pPr>
        <w:rPr>
          <w:rFonts w:cs="Arial"/>
          <w:snapToGrid w:val="0"/>
        </w:rPr>
      </w:pPr>
    </w:p>
    <w:p w:rsidR="00A52162" w:rsidRPr="00EB650D" w:rsidRDefault="00A52162" w:rsidP="00A52162">
      <w:pPr>
        <w:rPr>
          <w:rFonts w:cs="Arial"/>
          <w:snapToGrid w:val="0"/>
        </w:rPr>
      </w:pPr>
      <w:r>
        <w:rPr>
          <w:rFonts w:cs="Arial"/>
          <w:snapToGrid w:val="0"/>
        </w:rPr>
        <w:t>4</w:t>
      </w:r>
      <w:r w:rsidRPr="00EB650D">
        <w:rPr>
          <w:rFonts w:cs="Arial"/>
          <w:snapToGrid w:val="0"/>
        </w:rPr>
        <w:t>.2.4</w:t>
      </w:r>
      <w:r w:rsidRPr="00EB650D">
        <w:rPr>
          <w:rFonts w:cs="Arial"/>
          <w:snapToGrid w:val="0"/>
        </w:rPr>
        <w:tab/>
        <w:t xml:space="preserve">In the case of a species which is formed as a hybrid between two species and for which there is no binomial name (“hybrid species”) (e.g. </w:t>
      </w:r>
      <w:r w:rsidRPr="00EB650D">
        <w:rPr>
          <w:rFonts w:cs="Arial"/>
          <w:i/>
          <w:snapToGrid w:val="0"/>
        </w:rPr>
        <w:t>Alpha one</w:t>
      </w:r>
      <w:r w:rsidRPr="00EB650D">
        <w:rPr>
          <w:rFonts w:cs="Arial"/>
          <w:snapToGrid w:val="0"/>
        </w:rPr>
        <w:t xml:space="preserve"> x </w:t>
      </w:r>
      <w:r w:rsidRPr="00EB650D">
        <w:rPr>
          <w:rFonts w:cs="Arial"/>
          <w:i/>
          <w:snapToGrid w:val="0"/>
        </w:rPr>
        <w:t>Alpha two</w:t>
      </w:r>
      <w:r w:rsidRPr="00EB650D">
        <w:rPr>
          <w:rFonts w:cs="Arial"/>
          <w:snapToGrid w:val="0"/>
        </w:rPr>
        <w:t xml:space="preserve">), a UPOV code is created for the new “hybrid species”.  The species element of the UPOV code is produced by combining the first letter of the female parent species and the first two letters of the male parent species.  For example, a “hybrid species” which was formed as a hybrid between </w:t>
      </w:r>
      <w:r w:rsidRPr="00EB650D">
        <w:rPr>
          <w:rFonts w:cs="Arial"/>
          <w:i/>
          <w:snapToGrid w:val="0"/>
        </w:rPr>
        <w:t>Alpha one</w:t>
      </w:r>
      <w:r w:rsidRPr="00EB650D">
        <w:rPr>
          <w:rFonts w:cs="Arial"/>
          <w:snapToGrid w:val="0"/>
        </w:rPr>
        <w:t xml:space="preserve"> (UPOV code: ALPHA_ONE) x </w:t>
      </w:r>
      <w:r w:rsidRPr="00EB650D">
        <w:rPr>
          <w:rFonts w:cs="Arial"/>
          <w:i/>
          <w:snapToGrid w:val="0"/>
        </w:rPr>
        <w:t>Alpha two</w:t>
      </w:r>
      <w:r w:rsidRPr="00EB650D">
        <w:rPr>
          <w:rFonts w:cs="Arial"/>
          <w:snapToGrid w:val="0"/>
        </w:rPr>
        <w:t xml:space="preserve"> (UPOV code:  ALPHA_TWO) would have the UPOV code “ALPHA_OTW”.</w:t>
      </w:r>
    </w:p>
    <w:p w:rsidR="00A52162" w:rsidRPr="00EB650D" w:rsidRDefault="00A52162" w:rsidP="00A52162">
      <w:pPr>
        <w:rPr>
          <w:rFonts w:cs="Arial"/>
          <w:snapToGrid w:val="0"/>
        </w:rPr>
      </w:pPr>
    </w:p>
    <w:p w:rsidR="00A52162" w:rsidRPr="00EB650D" w:rsidRDefault="00A52162" w:rsidP="00A52162">
      <w:pPr>
        <w:rPr>
          <w:rFonts w:cs="Arial"/>
          <w:snapToGrid w:val="0"/>
        </w:rPr>
      </w:pPr>
      <w:r>
        <w:rPr>
          <w:rFonts w:cs="Arial"/>
          <w:snapToGrid w:val="0"/>
        </w:rPr>
        <w:t>4</w:t>
      </w:r>
      <w:r w:rsidRPr="00EB650D">
        <w:rPr>
          <w:rFonts w:cs="Arial"/>
          <w:snapToGrid w:val="0"/>
        </w:rPr>
        <w:t>.2.5</w:t>
      </w:r>
      <w:r w:rsidRPr="00EB650D">
        <w:rPr>
          <w:rFonts w:cs="Arial"/>
          <w:snapToGrid w:val="0"/>
        </w:rPr>
        <w:tab/>
        <w:t>In the case of a hybrid genus (or species) which is formed as a hybrid between more than two genera (or species) and for which there is no binomial name, the same general approach is followed as for a hybrid between two genera (or species);  the sequence of letters used in the UPOV code is based on the order of female parent followed by male parent.</w:t>
      </w:r>
    </w:p>
    <w:p w:rsidR="00A52162" w:rsidRPr="00EB650D" w:rsidRDefault="00A52162" w:rsidP="00A52162">
      <w:pPr>
        <w:rPr>
          <w:rFonts w:cs="Arial"/>
        </w:rPr>
      </w:pPr>
    </w:p>
    <w:p w:rsidR="00A52162" w:rsidRPr="00EB650D" w:rsidRDefault="00A52162" w:rsidP="00A52162">
      <w:pPr>
        <w:rPr>
          <w:rFonts w:cs="Arial"/>
        </w:rPr>
      </w:pPr>
      <w:r>
        <w:rPr>
          <w:rFonts w:cs="Arial"/>
        </w:rPr>
        <w:t>4</w:t>
      </w:r>
      <w:r w:rsidRPr="00EB650D">
        <w:rPr>
          <w:rFonts w:cs="Arial"/>
        </w:rPr>
        <w:t>.2.6</w:t>
      </w:r>
      <w:r w:rsidRPr="00EB650D">
        <w:rPr>
          <w:rFonts w:cs="Arial"/>
        </w:rPr>
        <w:tab/>
        <w:t xml:space="preserve">In the case of UPOV codes for hybrid genera and species, the UPOV code will not distinguish between two hybrids produced using the same parents.  A UPOV code is created for the first hybrid notified to UPOV in accordance with the procedure set out in paragraphs 2.2.3 to 2.2.5.  However, if a subsequent request is received for a hybrid involving the same genera/species in a different combination, the Principal Botanical Name will be amended to indicate that the UPOV code covers all combinations involving the same genera/species. </w:t>
      </w:r>
    </w:p>
    <w:p w:rsidR="00A52162" w:rsidRPr="00EB650D" w:rsidRDefault="00A52162" w:rsidP="00A52162">
      <w:pPr>
        <w:ind w:left="567"/>
        <w:rPr>
          <w:rFonts w:cs="Arial"/>
        </w:rPr>
      </w:pPr>
    </w:p>
    <w:p w:rsidR="00A52162" w:rsidRPr="00EB650D" w:rsidRDefault="00A52162" w:rsidP="00A52162">
      <w:pPr>
        <w:ind w:left="567"/>
        <w:rPr>
          <w:rFonts w:cs="Arial"/>
          <w:i/>
        </w:rPr>
      </w:pPr>
      <w:r w:rsidRPr="00EB650D">
        <w:rPr>
          <w:rFonts w:cs="Arial"/>
          <w:i/>
        </w:rPr>
        <w:t>Example:</w:t>
      </w:r>
    </w:p>
    <w:p w:rsidR="00A52162" w:rsidRPr="00EB650D" w:rsidRDefault="00A52162" w:rsidP="00A52162">
      <w:pPr>
        <w:ind w:left="567"/>
        <w:rPr>
          <w:rFonts w:cs="Arial"/>
          <w:i/>
        </w:rPr>
      </w:pPr>
    </w:p>
    <w:p w:rsidR="00A52162" w:rsidRPr="00EB650D" w:rsidRDefault="00A52162" w:rsidP="00A52162">
      <w:pPr>
        <w:tabs>
          <w:tab w:val="left" w:pos="3686"/>
        </w:tabs>
        <w:ind w:left="567"/>
        <w:rPr>
          <w:rFonts w:cs="Arial"/>
          <w:i/>
        </w:rPr>
      </w:pPr>
      <w:r w:rsidRPr="00EB650D">
        <w:rPr>
          <w:rFonts w:cs="Arial"/>
        </w:rPr>
        <w:t>UPOV code request received for:</w:t>
      </w:r>
      <w:r w:rsidRPr="00EB650D">
        <w:rPr>
          <w:rFonts w:cs="Arial"/>
        </w:rPr>
        <w:tab/>
      </w:r>
      <w:r w:rsidRPr="00EB650D">
        <w:rPr>
          <w:rFonts w:cs="Arial"/>
          <w:i/>
        </w:rPr>
        <w:t>Alpha one</w:t>
      </w:r>
      <w:r w:rsidRPr="00EB650D">
        <w:rPr>
          <w:rFonts w:cs="Arial"/>
        </w:rPr>
        <w:t xml:space="preserve"> x </w:t>
      </w:r>
      <w:r w:rsidRPr="00EB650D">
        <w:rPr>
          <w:rFonts w:cs="Arial"/>
          <w:i/>
        </w:rPr>
        <w:t>Alpha two</w:t>
      </w:r>
    </w:p>
    <w:p w:rsidR="00A52162" w:rsidRPr="00EB650D" w:rsidRDefault="00A52162" w:rsidP="00A52162">
      <w:pPr>
        <w:ind w:left="567"/>
        <w:rPr>
          <w:rFonts w:cs="Arial"/>
        </w:rPr>
      </w:pPr>
    </w:p>
    <w:tbl>
      <w:tblPr>
        <w:tblW w:w="8079"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456"/>
        <w:gridCol w:w="5623"/>
      </w:tblGrid>
      <w:tr w:rsidR="00A52162" w:rsidRPr="00EB650D" w:rsidTr="005D0B0D">
        <w:tc>
          <w:tcPr>
            <w:tcW w:w="1984" w:type="dxa"/>
            <w:tcBorders>
              <w:left w:val="dotted" w:sz="4" w:space="0" w:color="auto"/>
              <w:bottom w:val="dotted" w:sz="4" w:space="0" w:color="auto"/>
            </w:tcBorders>
            <w:vAlign w:val="bottom"/>
          </w:tcPr>
          <w:p w:rsidR="00A52162" w:rsidRPr="00EB650D" w:rsidRDefault="00A52162" w:rsidP="005D0B0D">
            <w:pPr>
              <w:ind w:left="317" w:right="566"/>
              <w:jc w:val="left"/>
              <w:rPr>
                <w:sz w:val="22"/>
                <w:u w:val="single"/>
              </w:rPr>
            </w:pPr>
            <w:r w:rsidRPr="00EB650D">
              <w:rPr>
                <w:sz w:val="22"/>
                <w:u w:val="single"/>
              </w:rPr>
              <w:t>UPOV Code</w:t>
            </w:r>
          </w:p>
        </w:tc>
        <w:tc>
          <w:tcPr>
            <w:tcW w:w="6095" w:type="dxa"/>
            <w:tcBorders>
              <w:bottom w:val="dotted" w:sz="4" w:space="0" w:color="auto"/>
              <w:right w:val="dotted" w:sz="4" w:space="0" w:color="auto"/>
            </w:tcBorders>
            <w:vAlign w:val="bottom"/>
          </w:tcPr>
          <w:p w:rsidR="00A52162" w:rsidRPr="00EB650D" w:rsidRDefault="00A52162" w:rsidP="005D0B0D">
            <w:pPr>
              <w:ind w:left="317" w:right="566"/>
              <w:rPr>
                <w:sz w:val="22"/>
                <w:u w:val="single"/>
              </w:rPr>
            </w:pPr>
            <w:r w:rsidRPr="00EB650D">
              <w:rPr>
                <w:sz w:val="22"/>
                <w:u w:val="single"/>
              </w:rPr>
              <w:t>Principal Botanical Name</w:t>
            </w:r>
          </w:p>
        </w:tc>
      </w:tr>
      <w:tr w:rsidR="00A52162" w:rsidRPr="00EB650D" w:rsidTr="005D0B0D">
        <w:tc>
          <w:tcPr>
            <w:tcW w:w="1984" w:type="dxa"/>
            <w:tcBorders>
              <w:left w:val="dotted" w:sz="4" w:space="0" w:color="auto"/>
              <w:bottom w:val="dotted" w:sz="4" w:space="0" w:color="auto"/>
            </w:tcBorders>
            <w:vAlign w:val="bottom"/>
          </w:tcPr>
          <w:p w:rsidR="00A52162" w:rsidRPr="00EB650D" w:rsidRDefault="00A52162" w:rsidP="005D0B0D">
            <w:pPr>
              <w:ind w:left="317" w:right="566"/>
              <w:jc w:val="left"/>
              <w:rPr>
                <w:sz w:val="22"/>
              </w:rPr>
            </w:pPr>
            <w:r w:rsidRPr="00EB650D">
              <w:rPr>
                <w:sz w:val="22"/>
              </w:rPr>
              <w:t>ALPHA_OTW</w:t>
            </w:r>
          </w:p>
        </w:tc>
        <w:tc>
          <w:tcPr>
            <w:tcW w:w="6095" w:type="dxa"/>
            <w:tcBorders>
              <w:bottom w:val="dotted" w:sz="4" w:space="0" w:color="auto"/>
              <w:right w:val="dotted" w:sz="4" w:space="0" w:color="auto"/>
            </w:tcBorders>
            <w:vAlign w:val="bottom"/>
          </w:tcPr>
          <w:p w:rsidR="00A52162" w:rsidRPr="00EB650D" w:rsidRDefault="00A52162" w:rsidP="005D0B0D">
            <w:pPr>
              <w:ind w:left="317" w:right="566"/>
              <w:rPr>
                <w:sz w:val="22"/>
              </w:rPr>
            </w:pPr>
            <w:r w:rsidRPr="00EB650D">
              <w:rPr>
                <w:i/>
                <w:sz w:val="22"/>
              </w:rPr>
              <w:t>Alpha one</w:t>
            </w:r>
            <w:r w:rsidRPr="00EB650D">
              <w:rPr>
                <w:sz w:val="22"/>
              </w:rPr>
              <w:t xml:space="preserve"> x </w:t>
            </w:r>
            <w:r w:rsidRPr="00EB650D">
              <w:rPr>
                <w:i/>
                <w:sz w:val="22"/>
              </w:rPr>
              <w:t>Alpha two</w:t>
            </w:r>
          </w:p>
        </w:tc>
      </w:tr>
    </w:tbl>
    <w:p w:rsidR="00A52162" w:rsidRPr="00EB650D" w:rsidRDefault="00A52162" w:rsidP="00A52162">
      <w:pPr>
        <w:ind w:left="567"/>
        <w:rPr>
          <w:rFonts w:cs="Arial"/>
        </w:rPr>
      </w:pPr>
    </w:p>
    <w:p w:rsidR="00A52162" w:rsidRPr="00EB650D" w:rsidRDefault="00A52162" w:rsidP="00A52162">
      <w:pPr>
        <w:ind w:left="5103" w:hanging="4536"/>
        <w:rPr>
          <w:rFonts w:cs="Arial"/>
          <w:i/>
        </w:rPr>
      </w:pPr>
      <w:r w:rsidRPr="00EB650D">
        <w:rPr>
          <w:rFonts w:cs="Arial"/>
          <w:u w:val="single"/>
        </w:rPr>
        <w:t>Subsequently</w:t>
      </w:r>
      <w:r w:rsidRPr="00EB650D">
        <w:rPr>
          <w:rFonts w:cs="Arial"/>
        </w:rPr>
        <w:t>, UPOV code request received for:</w:t>
      </w:r>
      <w:r w:rsidRPr="00EB650D">
        <w:rPr>
          <w:rFonts w:cs="Arial"/>
        </w:rPr>
        <w:tab/>
      </w:r>
      <w:r w:rsidRPr="00EB650D">
        <w:rPr>
          <w:rFonts w:cs="Arial"/>
          <w:i/>
        </w:rPr>
        <w:t>Alpha two</w:t>
      </w:r>
      <w:r w:rsidRPr="00EB650D">
        <w:rPr>
          <w:rFonts w:cs="Arial"/>
        </w:rPr>
        <w:t xml:space="preserve"> x </w:t>
      </w:r>
      <w:r w:rsidRPr="00EB650D">
        <w:rPr>
          <w:rFonts w:cs="Arial"/>
          <w:i/>
        </w:rPr>
        <w:t>Alpha one</w:t>
      </w:r>
    </w:p>
    <w:p w:rsidR="00A52162" w:rsidRPr="00EB650D" w:rsidRDefault="00A52162" w:rsidP="00A52162">
      <w:pPr>
        <w:ind w:left="9639" w:hanging="4536"/>
        <w:rPr>
          <w:rFonts w:cs="Arial"/>
          <w:i/>
        </w:rPr>
      </w:pPr>
      <w:r w:rsidRPr="00EB650D">
        <w:rPr>
          <w:rFonts w:cs="Arial"/>
          <w:i/>
        </w:rPr>
        <w:t>or</w:t>
      </w:r>
    </w:p>
    <w:p w:rsidR="00A52162" w:rsidRPr="00EB650D" w:rsidRDefault="00A52162" w:rsidP="00A52162">
      <w:pPr>
        <w:ind w:left="5103"/>
        <w:rPr>
          <w:rFonts w:cs="Arial"/>
          <w:i/>
        </w:rPr>
      </w:pPr>
      <w:r w:rsidRPr="00EB650D">
        <w:rPr>
          <w:rFonts w:cs="Arial"/>
          <w:i/>
        </w:rPr>
        <w:t>(Alpha one</w:t>
      </w:r>
      <w:r w:rsidRPr="00EB650D">
        <w:rPr>
          <w:rFonts w:cs="Arial"/>
        </w:rPr>
        <w:t xml:space="preserve"> x </w:t>
      </w:r>
      <w:r w:rsidRPr="00EB650D">
        <w:rPr>
          <w:rFonts w:cs="Arial"/>
          <w:i/>
        </w:rPr>
        <w:t>Alpha two)</w:t>
      </w:r>
      <w:r w:rsidRPr="00EB650D">
        <w:rPr>
          <w:rFonts w:cs="Arial"/>
        </w:rPr>
        <w:t xml:space="preserve"> x </w:t>
      </w:r>
      <w:r w:rsidRPr="00EB650D">
        <w:rPr>
          <w:rFonts w:cs="Arial"/>
          <w:i/>
        </w:rPr>
        <w:t>Alpha one</w:t>
      </w:r>
    </w:p>
    <w:p w:rsidR="00A52162" w:rsidRPr="00EB650D" w:rsidRDefault="00A52162" w:rsidP="00A52162">
      <w:pPr>
        <w:ind w:left="5103"/>
        <w:rPr>
          <w:rFonts w:cs="Arial"/>
          <w:i/>
        </w:rPr>
      </w:pPr>
      <w:r w:rsidRPr="00EB650D">
        <w:rPr>
          <w:rFonts w:cs="Arial"/>
          <w:i/>
        </w:rPr>
        <w:t>etc.</w:t>
      </w:r>
    </w:p>
    <w:p w:rsidR="00A52162" w:rsidRPr="00EB650D" w:rsidRDefault="00A52162" w:rsidP="00A52162">
      <w:pPr>
        <w:ind w:left="567"/>
        <w:rPr>
          <w:rFonts w:cs="Arial"/>
        </w:rPr>
      </w:pPr>
    </w:p>
    <w:tbl>
      <w:tblPr>
        <w:tblW w:w="8079"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456"/>
        <w:gridCol w:w="5623"/>
      </w:tblGrid>
      <w:tr w:rsidR="00A52162" w:rsidRPr="00EB650D" w:rsidTr="005D0B0D">
        <w:tc>
          <w:tcPr>
            <w:tcW w:w="1984" w:type="dxa"/>
            <w:tcBorders>
              <w:left w:val="dotted" w:sz="4" w:space="0" w:color="auto"/>
              <w:bottom w:val="dotted" w:sz="4" w:space="0" w:color="auto"/>
            </w:tcBorders>
            <w:vAlign w:val="bottom"/>
          </w:tcPr>
          <w:p w:rsidR="00A52162" w:rsidRPr="00EB650D" w:rsidRDefault="00A52162" w:rsidP="005D0B0D">
            <w:pPr>
              <w:ind w:left="317" w:right="566"/>
              <w:rPr>
                <w:sz w:val="22"/>
                <w:u w:val="single"/>
              </w:rPr>
            </w:pPr>
            <w:r w:rsidRPr="00EB650D">
              <w:rPr>
                <w:sz w:val="22"/>
                <w:u w:val="single"/>
              </w:rPr>
              <w:t>UPOV Code</w:t>
            </w:r>
          </w:p>
        </w:tc>
        <w:tc>
          <w:tcPr>
            <w:tcW w:w="6095" w:type="dxa"/>
            <w:tcBorders>
              <w:bottom w:val="dotted" w:sz="4" w:space="0" w:color="auto"/>
              <w:right w:val="dotted" w:sz="4" w:space="0" w:color="auto"/>
            </w:tcBorders>
            <w:vAlign w:val="bottom"/>
          </w:tcPr>
          <w:p w:rsidR="00A52162" w:rsidRPr="00EB650D" w:rsidRDefault="00A52162" w:rsidP="005D0B0D">
            <w:pPr>
              <w:ind w:left="317" w:right="566"/>
              <w:rPr>
                <w:sz w:val="22"/>
                <w:u w:val="single"/>
              </w:rPr>
            </w:pPr>
            <w:r w:rsidRPr="00EB650D">
              <w:rPr>
                <w:sz w:val="22"/>
                <w:u w:val="single"/>
              </w:rPr>
              <w:t>Principal Botanical Name</w:t>
            </w:r>
          </w:p>
        </w:tc>
      </w:tr>
      <w:tr w:rsidR="00A52162" w:rsidRPr="00EB650D" w:rsidTr="005D0B0D">
        <w:tc>
          <w:tcPr>
            <w:tcW w:w="1984" w:type="dxa"/>
            <w:tcBorders>
              <w:left w:val="dotted" w:sz="4" w:space="0" w:color="auto"/>
              <w:bottom w:val="dotted" w:sz="4" w:space="0" w:color="auto"/>
            </w:tcBorders>
            <w:vAlign w:val="bottom"/>
          </w:tcPr>
          <w:p w:rsidR="00A52162" w:rsidRPr="00EB650D" w:rsidRDefault="00A52162" w:rsidP="005D0B0D">
            <w:pPr>
              <w:ind w:left="317" w:right="566"/>
              <w:rPr>
                <w:sz w:val="22"/>
              </w:rPr>
            </w:pPr>
            <w:r w:rsidRPr="00EB650D">
              <w:rPr>
                <w:sz w:val="22"/>
              </w:rPr>
              <w:t>ALPHA_OTW</w:t>
            </w:r>
          </w:p>
        </w:tc>
        <w:tc>
          <w:tcPr>
            <w:tcW w:w="6095" w:type="dxa"/>
            <w:tcBorders>
              <w:bottom w:val="dotted" w:sz="4" w:space="0" w:color="auto"/>
              <w:right w:val="dotted" w:sz="4" w:space="0" w:color="auto"/>
            </w:tcBorders>
            <w:vAlign w:val="bottom"/>
          </w:tcPr>
          <w:p w:rsidR="00A52162" w:rsidRPr="00EB650D" w:rsidRDefault="00A52162" w:rsidP="005D0B0D">
            <w:pPr>
              <w:ind w:left="317" w:right="566"/>
              <w:rPr>
                <w:sz w:val="22"/>
              </w:rPr>
            </w:pPr>
            <w:r w:rsidRPr="00EB650D">
              <w:rPr>
                <w:sz w:val="22"/>
              </w:rPr>
              <w:t xml:space="preserve">Hybrids between </w:t>
            </w:r>
            <w:r w:rsidRPr="00EB650D">
              <w:rPr>
                <w:i/>
                <w:sz w:val="22"/>
              </w:rPr>
              <w:t>Alpha one</w:t>
            </w:r>
            <w:r w:rsidRPr="00EB650D">
              <w:rPr>
                <w:sz w:val="22"/>
              </w:rPr>
              <w:t xml:space="preserve"> and </w:t>
            </w:r>
            <w:r w:rsidRPr="00EB650D">
              <w:rPr>
                <w:i/>
                <w:sz w:val="22"/>
              </w:rPr>
              <w:t>Alpha two</w:t>
            </w:r>
          </w:p>
        </w:tc>
      </w:tr>
    </w:tbl>
    <w:p w:rsidR="00A52162" w:rsidRPr="00EB650D" w:rsidRDefault="00A52162" w:rsidP="00A52162">
      <w:pPr>
        <w:ind w:left="567"/>
        <w:rPr>
          <w:rFonts w:cs="Arial"/>
        </w:rPr>
      </w:pPr>
    </w:p>
    <w:p w:rsidR="00A52162" w:rsidRPr="00EB650D" w:rsidRDefault="00A52162" w:rsidP="00A52162">
      <w:pPr>
        <w:ind w:left="567"/>
        <w:rPr>
          <w:rFonts w:cs="Arial"/>
        </w:rPr>
      </w:pPr>
    </w:p>
    <w:p w:rsidR="00A52162" w:rsidRPr="00EB650D" w:rsidRDefault="00A52162" w:rsidP="00BC21DE">
      <w:pPr>
        <w:keepNext/>
        <w:outlineLvl w:val="1"/>
        <w:rPr>
          <w:strike/>
          <w:highlight w:val="lightGray"/>
          <w:u w:val="single"/>
        </w:rPr>
      </w:pPr>
      <w:r w:rsidRPr="00EB650D">
        <w:rPr>
          <w:strike/>
          <w:highlight w:val="lightGray"/>
        </w:rPr>
        <w:lastRenderedPageBreak/>
        <w:t>2.3</w:t>
      </w:r>
      <w:r w:rsidRPr="00EB650D">
        <w:rPr>
          <w:strike/>
          <w:highlight w:val="lightGray"/>
        </w:rPr>
        <w:tab/>
      </w:r>
      <w:r w:rsidRPr="00EB650D">
        <w:rPr>
          <w:strike/>
          <w:highlight w:val="lightGray"/>
          <w:u w:val="single"/>
        </w:rPr>
        <w:t xml:space="preserve">Grouping classification:  </w:t>
      </w:r>
      <w:r w:rsidRPr="00EB650D">
        <w:rPr>
          <w:i/>
          <w:strike/>
          <w:highlight w:val="lightGray"/>
          <w:u w:val="single"/>
        </w:rPr>
        <w:t>Brassica</w:t>
      </w:r>
      <w:r w:rsidRPr="00EB650D">
        <w:rPr>
          <w:strike/>
          <w:highlight w:val="lightGray"/>
          <w:u w:val="single"/>
        </w:rPr>
        <w:t xml:space="preserve"> and </w:t>
      </w:r>
      <w:r w:rsidRPr="00EB650D">
        <w:rPr>
          <w:i/>
          <w:strike/>
          <w:highlight w:val="lightGray"/>
          <w:u w:val="single"/>
        </w:rPr>
        <w:t>Beta</w:t>
      </w:r>
    </w:p>
    <w:p w:rsidR="00A52162" w:rsidRPr="00EB650D" w:rsidRDefault="00A52162" w:rsidP="00BC21DE">
      <w:pPr>
        <w:keepNext/>
        <w:rPr>
          <w:rFonts w:cs="Arial"/>
          <w:strike/>
          <w:highlight w:val="lightGray"/>
        </w:rPr>
      </w:pPr>
    </w:p>
    <w:p w:rsidR="00A52162" w:rsidRPr="00EB650D" w:rsidRDefault="00A52162" w:rsidP="00BC21DE">
      <w:pPr>
        <w:keepNext/>
        <w:tabs>
          <w:tab w:val="left" w:pos="567"/>
          <w:tab w:val="left" w:pos="1134"/>
          <w:tab w:val="left" w:pos="2127"/>
        </w:tabs>
        <w:rPr>
          <w:rFonts w:cs="Arial"/>
          <w:strike/>
          <w:highlight w:val="lightGray"/>
        </w:rPr>
      </w:pPr>
      <w:r w:rsidRPr="00EB650D">
        <w:rPr>
          <w:rFonts w:cs="Arial"/>
          <w:strike/>
          <w:highlight w:val="lightGray"/>
        </w:rPr>
        <w:t xml:space="preserve">A grouping classification is used for UPOV codes within </w:t>
      </w:r>
      <w:r w:rsidRPr="00EB650D">
        <w:rPr>
          <w:rFonts w:cs="Arial"/>
          <w:i/>
          <w:strike/>
          <w:highlight w:val="lightGray"/>
        </w:rPr>
        <w:t>Beta vulgaris</w:t>
      </w:r>
      <w:r w:rsidRPr="00EB650D">
        <w:rPr>
          <w:rFonts w:cs="Arial"/>
          <w:strike/>
          <w:highlight w:val="lightGray"/>
        </w:rPr>
        <w:t xml:space="preserve"> and part of </w:t>
      </w:r>
      <w:r w:rsidRPr="00EB650D">
        <w:rPr>
          <w:rFonts w:cs="Arial"/>
          <w:i/>
          <w:strike/>
          <w:highlight w:val="lightGray"/>
        </w:rPr>
        <w:t>Brassica oleracea</w:t>
      </w:r>
      <w:r w:rsidRPr="00EB650D">
        <w:rPr>
          <w:rFonts w:cs="Arial"/>
          <w:strike/>
          <w:highlight w:val="lightGray"/>
        </w:rPr>
        <w:t xml:space="preserve">.  To indicate that a grouping classification is being used for those two species, the first letter of the third element of the UPOV code starts with “G”.  A summary of the structuring of the species is presented below: </w:t>
      </w:r>
    </w:p>
    <w:p w:rsidR="00A52162" w:rsidRPr="00EB650D" w:rsidRDefault="00A52162" w:rsidP="00BC21DE">
      <w:pPr>
        <w:keepNext/>
        <w:tabs>
          <w:tab w:val="left" w:pos="567"/>
          <w:tab w:val="left" w:pos="1134"/>
          <w:tab w:val="left" w:pos="2127"/>
        </w:tabs>
        <w:rPr>
          <w:rFonts w:cs="Arial"/>
          <w:strike/>
          <w:highlight w:val="lightGray"/>
        </w:rPr>
      </w:pPr>
    </w:p>
    <w:tbl>
      <w:tblPr>
        <w:tblW w:w="0" w:type="auto"/>
        <w:jc w:val="center"/>
        <w:tblBorders>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939"/>
        <w:gridCol w:w="6034"/>
        <w:gridCol w:w="1698"/>
      </w:tblGrid>
      <w:tr w:rsidR="00A52162" w:rsidRPr="00EB650D" w:rsidTr="005D0B0D">
        <w:trPr>
          <w:tblHeader/>
          <w:jc w:val="center"/>
        </w:trPr>
        <w:tc>
          <w:tcPr>
            <w:tcW w:w="1939" w:type="dxa"/>
            <w:tcBorders>
              <w:bottom w:val="double" w:sz="4" w:space="0" w:color="auto"/>
            </w:tcBorders>
          </w:tcPr>
          <w:p w:rsidR="00A52162" w:rsidRPr="00EB650D" w:rsidRDefault="00A52162" w:rsidP="005D0B0D">
            <w:pPr>
              <w:keepNext/>
              <w:spacing w:before="60" w:after="40"/>
              <w:jc w:val="left"/>
              <w:rPr>
                <w:rFonts w:cs="Arial"/>
                <w:i/>
                <w:strike/>
                <w:sz w:val="16"/>
                <w:highlight w:val="lightGray"/>
              </w:rPr>
            </w:pPr>
            <w:r w:rsidRPr="00EB650D">
              <w:rPr>
                <w:rFonts w:cs="Arial"/>
                <w:i/>
                <w:strike/>
                <w:sz w:val="16"/>
                <w:highlight w:val="lightGray"/>
              </w:rPr>
              <w:t xml:space="preserve">UPOV code </w:t>
            </w:r>
          </w:p>
        </w:tc>
        <w:tc>
          <w:tcPr>
            <w:tcW w:w="6034" w:type="dxa"/>
            <w:tcBorders>
              <w:bottom w:val="double" w:sz="4" w:space="0" w:color="auto"/>
            </w:tcBorders>
          </w:tcPr>
          <w:p w:rsidR="00A52162" w:rsidRPr="00EB650D" w:rsidRDefault="00A52162" w:rsidP="005D0B0D">
            <w:pPr>
              <w:keepNext/>
              <w:spacing w:before="60" w:after="40"/>
              <w:jc w:val="left"/>
              <w:rPr>
                <w:rFonts w:cs="Arial"/>
                <w:i/>
                <w:strike/>
                <w:sz w:val="16"/>
                <w:highlight w:val="lightGray"/>
              </w:rPr>
            </w:pPr>
            <w:r w:rsidRPr="00EB650D">
              <w:rPr>
                <w:rFonts w:cs="Arial"/>
                <w:i/>
                <w:strike/>
                <w:sz w:val="16"/>
                <w:highlight w:val="lightGray"/>
              </w:rPr>
              <w:t>Botanical name</w:t>
            </w:r>
          </w:p>
        </w:tc>
        <w:tc>
          <w:tcPr>
            <w:tcW w:w="1698" w:type="dxa"/>
            <w:tcBorders>
              <w:bottom w:val="double" w:sz="4" w:space="0" w:color="auto"/>
            </w:tcBorders>
          </w:tcPr>
          <w:p w:rsidR="00A52162" w:rsidRPr="00EB650D" w:rsidRDefault="00A52162" w:rsidP="005D0B0D">
            <w:pPr>
              <w:keepNext/>
              <w:spacing w:before="60" w:after="40"/>
              <w:jc w:val="left"/>
              <w:rPr>
                <w:rFonts w:cs="Arial"/>
                <w:i/>
                <w:strike/>
                <w:sz w:val="16"/>
                <w:highlight w:val="lightGray"/>
              </w:rPr>
            </w:pPr>
            <w:r w:rsidRPr="00EB650D">
              <w:rPr>
                <w:rFonts w:cs="Arial"/>
                <w:i/>
                <w:strike/>
                <w:sz w:val="16"/>
                <w:highlight w:val="lightGray"/>
              </w:rPr>
              <w:t>Common name</w:t>
            </w:r>
          </w:p>
        </w:tc>
      </w:tr>
      <w:tr w:rsidR="00A52162" w:rsidRPr="00EB650D" w:rsidTr="005D0B0D">
        <w:trPr>
          <w:jc w:val="center"/>
        </w:trPr>
        <w:tc>
          <w:tcPr>
            <w:tcW w:w="1939" w:type="dxa"/>
          </w:tcPr>
          <w:p w:rsidR="00A52162" w:rsidRPr="00EB650D" w:rsidRDefault="00A52162" w:rsidP="005D0B0D">
            <w:pPr>
              <w:spacing w:before="60" w:after="40"/>
              <w:jc w:val="left"/>
              <w:rPr>
                <w:rFonts w:cs="Arial"/>
                <w:b/>
                <w:strike/>
                <w:sz w:val="16"/>
                <w:highlight w:val="lightGray"/>
              </w:rPr>
            </w:pPr>
            <w:r w:rsidRPr="00EB650D">
              <w:rPr>
                <w:rFonts w:cs="Arial"/>
                <w:b/>
                <w:strike/>
                <w:sz w:val="16"/>
                <w:highlight w:val="lightGray"/>
              </w:rPr>
              <w:t>BETAA_VUL</w:t>
            </w:r>
          </w:p>
        </w:tc>
        <w:tc>
          <w:tcPr>
            <w:tcW w:w="6034" w:type="dxa"/>
          </w:tcPr>
          <w:p w:rsidR="00A52162" w:rsidRPr="00EB650D" w:rsidRDefault="00A52162" w:rsidP="005D0B0D">
            <w:pPr>
              <w:spacing w:before="60" w:after="40"/>
              <w:jc w:val="left"/>
              <w:rPr>
                <w:rFonts w:cs="Arial"/>
                <w:b/>
                <w:strike/>
                <w:sz w:val="16"/>
                <w:highlight w:val="lightGray"/>
              </w:rPr>
            </w:pPr>
            <w:r w:rsidRPr="00EB650D">
              <w:rPr>
                <w:rFonts w:cs="Arial"/>
                <w:b/>
                <w:strike/>
                <w:sz w:val="16"/>
                <w:highlight w:val="lightGray"/>
              </w:rPr>
              <w:t>Beta vulgaris L.</w:t>
            </w:r>
          </w:p>
        </w:tc>
        <w:tc>
          <w:tcPr>
            <w:tcW w:w="1698" w:type="dxa"/>
          </w:tcPr>
          <w:p w:rsidR="00A52162" w:rsidRPr="00EB650D" w:rsidRDefault="00A52162" w:rsidP="005D0B0D">
            <w:pPr>
              <w:spacing w:before="60" w:after="40"/>
              <w:jc w:val="left"/>
              <w:rPr>
                <w:rFonts w:cs="Arial"/>
                <w:b/>
                <w:strike/>
                <w:sz w:val="16"/>
                <w:highlight w:val="lightGray"/>
              </w:rPr>
            </w:pPr>
          </w:p>
        </w:tc>
      </w:tr>
      <w:tr w:rsidR="00A52162" w:rsidRPr="00EB650D" w:rsidTr="005D0B0D">
        <w:trPr>
          <w:jc w:val="center"/>
        </w:trPr>
        <w:tc>
          <w:tcPr>
            <w:tcW w:w="1939" w:type="dxa"/>
          </w:tcPr>
          <w:p w:rsidR="00A52162" w:rsidRPr="00EB650D" w:rsidRDefault="00A52162" w:rsidP="005D0B0D">
            <w:pPr>
              <w:spacing w:before="60" w:after="40"/>
              <w:jc w:val="left"/>
              <w:rPr>
                <w:rFonts w:cs="Arial"/>
                <w:b/>
                <w:strike/>
                <w:sz w:val="16"/>
                <w:highlight w:val="lightGray"/>
              </w:rPr>
            </w:pPr>
            <w:r w:rsidRPr="00EB650D">
              <w:rPr>
                <w:rFonts w:cs="Arial"/>
                <w:b/>
                <w:strike/>
                <w:sz w:val="16"/>
                <w:highlight w:val="lightGray"/>
              </w:rPr>
              <w:t>BETAA_VUL_GV</w:t>
            </w:r>
          </w:p>
        </w:tc>
        <w:tc>
          <w:tcPr>
            <w:tcW w:w="6034" w:type="dxa"/>
          </w:tcPr>
          <w:p w:rsidR="00A52162" w:rsidRPr="00DA4A7E" w:rsidRDefault="00A52162" w:rsidP="005D0B0D">
            <w:pPr>
              <w:spacing w:before="60" w:after="40"/>
              <w:jc w:val="left"/>
              <w:rPr>
                <w:rFonts w:cs="Arial"/>
                <w:b/>
                <w:strike/>
                <w:sz w:val="16"/>
                <w:highlight w:val="lightGray"/>
                <w:lang w:val="pt-BR"/>
              </w:rPr>
            </w:pPr>
            <w:r w:rsidRPr="00DA4A7E">
              <w:rPr>
                <w:rFonts w:cs="Arial"/>
                <w:b/>
                <w:strike/>
                <w:sz w:val="16"/>
                <w:highlight w:val="lightGray"/>
                <w:lang w:val="pt-BR"/>
              </w:rPr>
              <w:t>Beta vulgaris L. ssp. vulgaris</w:t>
            </w:r>
          </w:p>
        </w:tc>
        <w:tc>
          <w:tcPr>
            <w:tcW w:w="1698" w:type="dxa"/>
          </w:tcPr>
          <w:p w:rsidR="00A52162" w:rsidRPr="00EB650D" w:rsidRDefault="00A52162" w:rsidP="005D0B0D">
            <w:pPr>
              <w:spacing w:before="60" w:after="40"/>
              <w:jc w:val="left"/>
              <w:rPr>
                <w:rFonts w:cs="Arial"/>
                <w:b/>
                <w:strike/>
                <w:sz w:val="16"/>
                <w:highlight w:val="lightGray"/>
              </w:rPr>
            </w:pPr>
            <w:r w:rsidRPr="00EB650D">
              <w:rPr>
                <w:rFonts w:cs="Arial"/>
                <w:b/>
                <w:strike/>
                <w:sz w:val="16"/>
                <w:highlight w:val="lightGray"/>
              </w:rPr>
              <w:t>Beet</w:t>
            </w:r>
          </w:p>
        </w:tc>
      </w:tr>
      <w:tr w:rsidR="00A52162" w:rsidRPr="00EB650D" w:rsidTr="005D0B0D">
        <w:trPr>
          <w:jc w:val="center"/>
        </w:trPr>
        <w:tc>
          <w:tcPr>
            <w:tcW w:w="1939" w:type="dxa"/>
          </w:tcPr>
          <w:p w:rsidR="00A52162" w:rsidRPr="00EB650D" w:rsidRDefault="00A52162" w:rsidP="005D0B0D">
            <w:pPr>
              <w:spacing w:before="60" w:after="40"/>
              <w:jc w:val="left"/>
              <w:rPr>
                <w:rFonts w:cs="Arial"/>
                <w:strike/>
                <w:sz w:val="16"/>
                <w:highlight w:val="lightGray"/>
              </w:rPr>
            </w:pPr>
            <w:r w:rsidRPr="00EB650D">
              <w:rPr>
                <w:rFonts w:cs="Arial"/>
                <w:strike/>
                <w:sz w:val="16"/>
                <w:highlight w:val="lightGray"/>
              </w:rPr>
              <w:t>BETAA_VUL_</w:t>
            </w:r>
            <w:r w:rsidRPr="00EB650D">
              <w:rPr>
                <w:rFonts w:cs="Arial"/>
                <w:b/>
                <w:strike/>
                <w:sz w:val="16"/>
                <w:highlight w:val="lightGray"/>
              </w:rPr>
              <w:t>G</w:t>
            </w:r>
            <w:r w:rsidRPr="00EB650D">
              <w:rPr>
                <w:rFonts w:cs="Arial"/>
                <w:strike/>
                <w:sz w:val="16"/>
                <w:highlight w:val="lightGray"/>
              </w:rPr>
              <w:t>VA</w:t>
            </w:r>
          </w:p>
        </w:tc>
        <w:tc>
          <w:tcPr>
            <w:tcW w:w="6034" w:type="dxa"/>
          </w:tcPr>
          <w:p w:rsidR="00A52162" w:rsidRPr="00DA4A7E" w:rsidRDefault="00A52162" w:rsidP="005D0B0D">
            <w:pPr>
              <w:spacing w:before="60" w:after="40"/>
              <w:jc w:val="left"/>
              <w:rPr>
                <w:rFonts w:cs="Arial"/>
                <w:strike/>
                <w:sz w:val="16"/>
                <w:highlight w:val="lightGray"/>
                <w:lang w:val="pt-BR"/>
              </w:rPr>
            </w:pPr>
            <w:r w:rsidRPr="00DA4A7E">
              <w:rPr>
                <w:rFonts w:cs="Arial"/>
                <w:strike/>
                <w:sz w:val="16"/>
                <w:highlight w:val="lightGray"/>
                <w:lang w:val="pt-BR"/>
              </w:rPr>
              <w:t>Beta vulgaris L. ssp. vulgaris var. alba DC.</w:t>
            </w:r>
          </w:p>
        </w:tc>
        <w:tc>
          <w:tcPr>
            <w:tcW w:w="1698" w:type="dxa"/>
          </w:tcPr>
          <w:p w:rsidR="00A52162" w:rsidRPr="00EB650D" w:rsidRDefault="00A52162" w:rsidP="005D0B0D">
            <w:pPr>
              <w:spacing w:before="60" w:after="40"/>
              <w:rPr>
                <w:rFonts w:cs="Arial"/>
                <w:b/>
                <w:strike/>
                <w:sz w:val="16"/>
                <w:highlight w:val="lightGray"/>
              </w:rPr>
            </w:pPr>
            <w:r w:rsidRPr="00EB650D">
              <w:rPr>
                <w:rFonts w:cs="Arial"/>
                <w:strike/>
                <w:sz w:val="16"/>
                <w:highlight w:val="lightGray"/>
              </w:rPr>
              <w:t>Fodder beet</w:t>
            </w:r>
          </w:p>
        </w:tc>
      </w:tr>
      <w:tr w:rsidR="00A52162" w:rsidRPr="00EB650D" w:rsidTr="005D0B0D">
        <w:trPr>
          <w:jc w:val="center"/>
        </w:trPr>
        <w:tc>
          <w:tcPr>
            <w:tcW w:w="1939" w:type="dxa"/>
          </w:tcPr>
          <w:p w:rsidR="00A52162" w:rsidRPr="00EB650D" w:rsidRDefault="00A52162" w:rsidP="005D0B0D">
            <w:pPr>
              <w:spacing w:before="60" w:after="40"/>
              <w:jc w:val="left"/>
              <w:rPr>
                <w:rFonts w:cs="Arial"/>
                <w:strike/>
                <w:sz w:val="16"/>
                <w:highlight w:val="lightGray"/>
              </w:rPr>
            </w:pPr>
            <w:r w:rsidRPr="00EB650D">
              <w:rPr>
                <w:rFonts w:cs="Arial"/>
                <w:strike/>
                <w:sz w:val="16"/>
                <w:highlight w:val="lightGray"/>
              </w:rPr>
              <w:t>BETAA_VUL_</w:t>
            </w:r>
            <w:r w:rsidRPr="00EB650D">
              <w:rPr>
                <w:rFonts w:cs="Arial"/>
                <w:b/>
                <w:strike/>
                <w:sz w:val="16"/>
                <w:highlight w:val="lightGray"/>
              </w:rPr>
              <w:t>G</w:t>
            </w:r>
            <w:r w:rsidRPr="00EB650D">
              <w:rPr>
                <w:rFonts w:cs="Arial"/>
                <w:strike/>
                <w:sz w:val="16"/>
                <w:highlight w:val="lightGray"/>
              </w:rPr>
              <w:t>VC</w:t>
            </w:r>
          </w:p>
        </w:tc>
        <w:tc>
          <w:tcPr>
            <w:tcW w:w="6034" w:type="dxa"/>
          </w:tcPr>
          <w:p w:rsidR="00A52162" w:rsidRPr="00DA4A7E" w:rsidRDefault="00A52162" w:rsidP="005D0B0D">
            <w:pPr>
              <w:spacing w:before="60" w:after="40"/>
              <w:jc w:val="left"/>
              <w:rPr>
                <w:rFonts w:cs="Arial"/>
                <w:strike/>
                <w:sz w:val="16"/>
                <w:highlight w:val="lightGray"/>
                <w:lang w:val="pt-BR"/>
              </w:rPr>
            </w:pPr>
            <w:r w:rsidRPr="00DA4A7E">
              <w:rPr>
                <w:rFonts w:cs="Arial"/>
                <w:strike/>
                <w:sz w:val="16"/>
                <w:highlight w:val="lightGray"/>
                <w:lang w:val="pt-BR"/>
              </w:rPr>
              <w:t>Beta vulgaris L. ssp. vulgaris var. conditiva Alef.</w:t>
            </w:r>
          </w:p>
        </w:tc>
        <w:tc>
          <w:tcPr>
            <w:tcW w:w="1698" w:type="dxa"/>
          </w:tcPr>
          <w:p w:rsidR="00A52162" w:rsidRPr="00EB650D" w:rsidRDefault="00A52162" w:rsidP="005D0B0D">
            <w:pPr>
              <w:spacing w:before="60" w:after="40"/>
              <w:rPr>
                <w:rFonts w:cs="Arial"/>
                <w:strike/>
                <w:sz w:val="16"/>
                <w:highlight w:val="lightGray"/>
              </w:rPr>
            </w:pPr>
            <w:r w:rsidRPr="00EB650D">
              <w:rPr>
                <w:rFonts w:cs="Arial"/>
                <w:strike/>
                <w:sz w:val="16"/>
                <w:highlight w:val="lightGray"/>
              </w:rPr>
              <w:t>Beetroot</w:t>
            </w:r>
          </w:p>
        </w:tc>
      </w:tr>
      <w:tr w:rsidR="00A52162" w:rsidRPr="00EB650D" w:rsidTr="005D0B0D">
        <w:trPr>
          <w:jc w:val="center"/>
        </w:trPr>
        <w:tc>
          <w:tcPr>
            <w:tcW w:w="1939" w:type="dxa"/>
          </w:tcPr>
          <w:p w:rsidR="00A52162" w:rsidRPr="00EB650D" w:rsidRDefault="00A52162" w:rsidP="005D0B0D">
            <w:pPr>
              <w:spacing w:before="60" w:after="40"/>
              <w:jc w:val="left"/>
              <w:rPr>
                <w:rFonts w:cs="Arial"/>
                <w:strike/>
                <w:sz w:val="16"/>
                <w:highlight w:val="lightGray"/>
              </w:rPr>
            </w:pPr>
            <w:r w:rsidRPr="00EB650D">
              <w:rPr>
                <w:rFonts w:cs="Arial"/>
                <w:strike/>
                <w:sz w:val="16"/>
                <w:highlight w:val="lightGray"/>
              </w:rPr>
              <w:t>BETAA_VUL_</w:t>
            </w:r>
            <w:r w:rsidRPr="00EB650D">
              <w:rPr>
                <w:rFonts w:cs="Arial"/>
                <w:b/>
                <w:strike/>
                <w:sz w:val="16"/>
                <w:highlight w:val="lightGray"/>
              </w:rPr>
              <w:t>G</w:t>
            </w:r>
            <w:r w:rsidRPr="00EB650D">
              <w:rPr>
                <w:rFonts w:cs="Arial"/>
                <w:strike/>
                <w:sz w:val="16"/>
                <w:highlight w:val="lightGray"/>
              </w:rPr>
              <w:t>VF</w:t>
            </w:r>
          </w:p>
        </w:tc>
        <w:tc>
          <w:tcPr>
            <w:tcW w:w="6034" w:type="dxa"/>
          </w:tcPr>
          <w:p w:rsidR="00A52162" w:rsidRPr="00DA4A7E" w:rsidRDefault="00A52162" w:rsidP="005D0B0D">
            <w:pPr>
              <w:spacing w:before="60" w:after="40"/>
              <w:jc w:val="left"/>
              <w:rPr>
                <w:rFonts w:cs="Arial"/>
                <w:strike/>
                <w:sz w:val="16"/>
                <w:highlight w:val="lightGray"/>
                <w:lang w:val="pt-BR"/>
              </w:rPr>
            </w:pPr>
            <w:r w:rsidRPr="00DA4A7E">
              <w:rPr>
                <w:rFonts w:cs="Arial"/>
                <w:strike/>
                <w:sz w:val="16"/>
                <w:highlight w:val="lightGray"/>
                <w:lang w:val="pt-BR"/>
              </w:rPr>
              <w:t>Beta vulgaris L. ssp. vulgaris var. flavescens DC.</w:t>
            </w:r>
          </w:p>
        </w:tc>
        <w:tc>
          <w:tcPr>
            <w:tcW w:w="1698" w:type="dxa"/>
          </w:tcPr>
          <w:p w:rsidR="00A52162" w:rsidRPr="00EB650D" w:rsidRDefault="00A52162" w:rsidP="005D0B0D">
            <w:pPr>
              <w:spacing w:before="60" w:after="40"/>
              <w:rPr>
                <w:rFonts w:cs="Arial"/>
                <w:strike/>
                <w:sz w:val="16"/>
                <w:highlight w:val="lightGray"/>
              </w:rPr>
            </w:pPr>
            <w:r w:rsidRPr="00EB650D">
              <w:rPr>
                <w:rFonts w:cs="Arial"/>
                <w:strike/>
                <w:sz w:val="16"/>
                <w:highlight w:val="lightGray"/>
              </w:rPr>
              <w:t>Leaf beet</w:t>
            </w:r>
          </w:p>
        </w:tc>
      </w:tr>
      <w:tr w:rsidR="00A52162" w:rsidRPr="00EB650D" w:rsidTr="005D0B0D">
        <w:trPr>
          <w:jc w:val="center"/>
        </w:trPr>
        <w:tc>
          <w:tcPr>
            <w:tcW w:w="1939" w:type="dxa"/>
          </w:tcPr>
          <w:p w:rsidR="00A52162" w:rsidRPr="00EB650D" w:rsidRDefault="00A52162" w:rsidP="005D0B0D">
            <w:pPr>
              <w:spacing w:before="60" w:after="40"/>
              <w:jc w:val="left"/>
              <w:rPr>
                <w:rFonts w:cs="Arial"/>
                <w:strike/>
                <w:sz w:val="16"/>
                <w:highlight w:val="lightGray"/>
              </w:rPr>
            </w:pPr>
            <w:r w:rsidRPr="00EB650D">
              <w:rPr>
                <w:rFonts w:cs="Arial"/>
                <w:strike/>
                <w:sz w:val="16"/>
                <w:highlight w:val="lightGray"/>
              </w:rPr>
              <w:t>BETAA_VUL_</w:t>
            </w:r>
            <w:r w:rsidRPr="00EB650D">
              <w:rPr>
                <w:rFonts w:cs="Arial"/>
                <w:b/>
                <w:strike/>
                <w:sz w:val="16"/>
                <w:highlight w:val="lightGray"/>
              </w:rPr>
              <w:t>G</w:t>
            </w:r>
            <w:r w:rsidRPr="00EB650D">
              <w:rPr>
                <w:rFonts w:cs="Arial"/>
                <w:strike/>
                <w:sz w:val="16"/>
                <w:highlight w:val="lightGray"/>
              </w:rPr>
              <w:t>VS</w:t>
            </w:r>
          </w:p>
        </w:tc>
        <w:tc>
          <w:tcPr>
            <w:tcW w:w="6034" w:type="dxa"/>
          </w:tcPr>
          <w:p w:rsidR="00A52162" w:rsidRPr="00DA4A7E" w:rsidRDefault="00A52162" w:rsidP="005D0B0D">
            <w:pPr>
              <w:spacing w:before="60" w:after="40"/>
              <w:jc w:val="left"/>
              <w:rPr>
                <w:rFonts w:cs="Arial"/>
                <w:strike/>
                <w:sz w:val="16"/>
                <w:highlight w:val="lightGray"/>
                <w:lang w:val="pt-BR"/>
              </w:rPr>
            </w:pPr>
            <w:r w:rsidRPr="00DA4A7E">
              <w:rPr>
                <w:rFonts w:cs="Arial"/>
                <w:strike/>
                <w:sz w:val="16"/>
                <w:highlight w:val="lightGray"/>
                <w:lang w:val="pt-BR"/>
              </w:rPr>
              <w:t>Beta vulgaris L. ssp. vulgaris var. saccharifera Alef.</w:t>
            </w:r>
          </w:p>
        </w:tc>
        <w:tc>
          <w:tcPr>
            <w:tcW w:w="1698" w:type="dxa"/>
          </w:tcPr>
          <w:p w:rsidR="00A52162" w:rsidRPr="00EB650D" w:rsidRDefault="00A52162" w:rsidP="005D0B0D">
            <w:pPr>
              <w:spacing w:before="60" w:after="40"/>
              <w:rPr>
                <w:rFonts w:cs="Arial"/>
                <w:strike/>
                <w:sz w:val="16"/>
                <w:highlight w:val="lightGray"/>
              </w:rPr>
            </w:pPr>
            <w:r w:rsidRPr="00EB650D">
              <w:rPr>
                <w:rFonts w:cs="Arial"/>
                <w:strike/>
                <w:sz w:val="16"/>
                <w:highlight w:val="lightGray"/>
              </w:rPr>
              <w:t>Sugar beet</w:t>
            </w:r>
          </w:p>
        </w:tc>
      </w:tr>
      <w:tr w:rsidR="00A52162" w:rsidRPr="00EB650D" w:rsidTr="005D0B0D">
        <w:trPr>
          <w:jc w:val="center"/>
        </w:trPr>
        <w:tc>
          <w:tcPr>
            <w:tcW w:w="1939" w:type="dxa"/>
          </w:tcPr>
          <w:p w:rsidR="00A52162" w:rsidRPr="00EB650D" w:rsidRDefault="00A52162" w:rsidP="005D0B0D">
            <w:pPr>
              <w:spacing w:before="60" w:after="40"/>
              <w:jc w:val="left"/>
              <w:rPr>
                <w:rFonts w:cs="Arial"/>
                <w:b/>
                <w:strike/>
                <w:sz w:val="16"/>
                <w:highlight w:val="lightGray"/>
              </w:rPr>
            </w:pPr>
            <w:r w:rsidRPr="00EB650D">
              <w:rPr>
                <w:rFonts w:cs="Arial"/>
                <w:b/>
                <w:strike/>
                <w:sz w:val="16"/>
                <w:highlight w:val="lightGray"/>
              </w:rPr>
              <w:t>BRASS_OLE_GA</w:t>
            </w:r>
          </w:p>
        </w:tc>
        <w:tc>
          <w:tcPr>
            <w:tcW w:w="6034" w:type="dxa"/>
          </w:tcPr>
          <w:p w:rsidR="00A52162" w:rsidRPr="00EB650D" w:rsidRDefault="00A52162" w:rsidP="005D0B0D">
            <w:pPr>
              <w:spacing w:before="60" w:after="40"/>
              <w:jc w:val="left"/>
              <w:rPr>
                <w:rFonts w:cs="Arial"/>
                <w:b/>
                <w:strike/>
                <w:sz w:val="16"/>
                <w:highlight w:val="lightGray"/>
              </w:rPr>
            </w:pPr>
            <w:r w:rsidRPr="00DA4A7E">
              <w:rPr>
                <w:rFonts w:cs="Arial"/>
                <w:b/>
                <w:strike/>
                <w:sz w:val="16"/>
                <w:highlight w:val="lightGray"/>
                <w:lang w:val="pt-BR"/>
              </w:rPr>
              <w:t xml:space="preserve">Brassica oleracea L. convar. acephala (DC.) </w:t>
            </w:r>
            <w:r w:rsidRPr="00EB650D">
              <w:rPr>
                <w:rFonts w:cs="Arial"/>
                <w:b/>
                <w:strike/>
                <w:sz w:val="16"/>
                <w:highlight w:val="lightGray"/>
              </w:rPr>
              <w:t>Alef.</w:t>
            </w:r>
          </w:p>
        </w:tc>
        <w:tc>
          <w:tcPr>
            <w:tcW w:w="1698" w:type="dxa"/>
          </w:tcPr>
          <w:p w:rsidR="00A52162" w:rsidRPr="00EB650D" w:rsidRDefault="00A52162" w:rsidP="005D0B0D">
            <w:pPr>
              <w:spacing w:before="60" w:after="40"/>
              <w:jc w:val="left"/>
              <w:rPr>
                <w:rFonts w:cs="Arial"/>
                <w:b/>
                <w:strike/>
                <w:sz w:val="16"/>
                <w:highlight w:val="lightGray"/>
              </w:rPr>
            </w:pPr>
            <w:r w:rsidRPr="00EB650D">
              <w:rPr>
                <w:rFonts w:cs="Arial"/>
                <w:b/>
                <w:strike/>
                <w:sz w:val="16"/>
                <w:highlight w:val="lightGray"/>
              </w:rPr>
              <w:t>Kale</w:t>
            </w:r>
          </w:p>
        </w:tc>
      </w:tr>
      <w:tr w:rsidR="00A52162" w:rsidRPr="00EB650D" w:rsidTr="005D0B0D">
        <w:trPr>
          <w:jc w:val="center"/>
        </w:trPr>
        <w:tc>
          <w:tcPr>
            <w:tcW w:w="1939" w:type="dxa"/>
          </w:tcPr>
          <w:p w:rsidR="00A52162" w:rsidRPr="00EB650D" w:rsidRDefault="00A52162" w:rsidP="005D0B0D">
            <w:pPr>
              <w:spacing w:before="60" w:after="40"/>
              <w:jc w:val="left"/>
              <w:rPr>
                <w:rFonts w:cs="Arial"/>
                <w:strike/>
                <w:sz w:val="16"/>
                <w:highlight w:val="lightGray"/>
              </w:rPr>
            </w:pPr>
            <w:r w:rsidRPr="00EB650D">
              <w:rPr>
                <w:rFonts w:cs="Arial"/>
                <w:strike/>
                <w:sz w:val="16"/>
                <w:highlight w:val="lightGray"/>
              </w:rPr>
              <w:t>BRASS_OLE_</w:t>
            </w:r>
            <w:r w:rsidRPr="00EB650D">
              <w:rPr>
                <w:rFonts w:cs="Arial"/>
                <w:b/>
                <w:strike/>
                <w:sz w:val="16"/>
                <w:highlight w:val="lightGray"/>
              </w:rPr>
              <w:t>G</w:t>
            </w:r>
            <w:r w:rsidRPr="00EB650D">
              <w:rPr>
                <w:rFonts w:cs="Arial"/>
                <w:strike/>
                <w:sz w:val="16"/>
                <w:highlight w:val="lightGray"/>
              </w:rPr>
              <w:t>AM</w:t>
            </w:r>
          </w:p>
        </w:tc>
        <w:tc>
          <w:tcPr>
            <w:tcW w:w="6034" w:type="dxa"/>
          </w:tcPr>
          <w:p w:rsidR="00A52162" w:rsidRPr="00EB650D" w:rsidRDefault="00A52162" w:rsidP="005D0B0D">
            <w:pPr>
              <w:spacing w:before="60" w:after="40"/>
              <w:jc w:val="left"/>
              <w:rPr>
                <w:rFonts w:cs="Arial"/>
                <w:strike/>
                <w:sz w:val="16"/>
                <w:highlight w:val="lightGray"/>
              </w:rPr>
            </w:pPr>
            <w:r w:rsidRPr="00DA4A7E">
              <w:rPr>
                <w:rFonts w:cs="Arial"/>
                <w:strike/>
                <w:sz w:val="16"/>
                <w:highlight w:val="lightGray"/>
                <w:lang w:val="pt-BR"/>
              </w:rPr>
              <w:t xml:space="preserve">Brassica oleracea L. convar. acephala (DC.) </w:t>
            </w:r>
            <w:r w:rsidRPr="00EB650D">
              <w:rPr>
                <w:rFonts w:cs="Arial"/>
                <w:strike/>
                <w:sz w:val="16"/>
                <w:highlight w:val="lightGray"/>
              </w:rPr>
              <w:t>Alef. var. medullosa Thell.</w:t>
            </w:r>
          </w:p>
        </w:tc>
        <w:tc>
          <w:tcPr>
            <w:tcW w:w="1698" w:type="dxa"/>
          </w:tcPr>
          <w:p w:rsidR="00A52162" w:rsidRPr="00EB650D" w:rsidRDefault="00A52162" w:rsidP="005D0B0D">
            <w:pPr>
              <w:spacing w:before="60" w:after="40"/>
              <w:rPr>
                <w:rFonts w:cs="Arial"/>
                <w:strike/>
                <w:sz w:val="16"/>
                <w:highlight w:val="lightGray"/>
              </w:rPr>
            </w:pPr>
            <w:r w:rsidRPr="00EB650D">
              <w:rPr>
                <w:rFonts w:cs="Arial"/>
                <w:strike/>
                <w:sz w:val="16"/>
                <w:highlight w:val="lightGray"/>
              </w:rPr>
              <w:t>Marrow-stem kale</w:t>
            </w:r>
          </w:p>
        </w:tc>
      </w:tr>
      <w:tr w:rsidR="00A52162" w:rsidRPr="00EB650D" w:rsidTr="005D0B0D">
        <w:trPr>
          <w:jc w:val="center"/>
        </w:trPr>
        <w:tc>
          <w:tcPr>
            <w:tcW w:w="1939" w:type="dxa"/>
          </w:tcPr>
          <w:p w:rsidR="00A52162" w:rsidRPr="00EB650D" w:rsidRDefault="00A52162" w:rsidP="005D0B0D">
            <w:pPr>
              <w:spacing w:before="60" w:after="40"/>
              <w:jc w:val="left"/>
              <w:rPr>
                <w:rFonts w:cs="Arial"/>
                <w:strike/>
                <w:sz w:val="16"/>
                <w:highlight w:val="lightGray"/>
              </w:rPr>
            </w:pPr>
            <w:r w:rsidRPr="00EB650D">
              <w:rPr>
                <w:rFonts w:cs="Arial"/>
                <w:strike/>
                <w:sz w:val="16"/>
                <w:highlight w:val="lightGray"/>
              </w:rPr>
              <w:t>BRASS_OLE_</w:t>
            </w:r>
            <w:r w:rsidRPr="00EB650D">
              <w:rPr>
                <w:rFonts w:cs="Arial"/>
                <w:b/>
                <w:strike/>
                <w:sz w:val="16"/>
                <w:highlight w:val="lightGray"/>
              </w:rPr>
              <w:t>G</w:t>
            </w:r>
            <w:r w:rsidRPr="00EB650D">
              <w:rPr>
                <w:rFonts w:cs="Arial"/>
                <w:strike/>
                <w:sz w:val="16"/>
                <w:highlight w:val="lightGray"/>
              </w:rPr>
              <w:t>AR</w:t>
            </w:r>
          </w:p>
        </w:tc>
        <w:tc>
          <w:tcPr>
            <w:tcW w:w="6034" w:type="dxa"/>
          </w:tcPr>
          <w:p w:rsidR="00A52162" w:rsidRPr="00DA4A7E" w:rsidRDefault="00A52162" w:rsidP="005D0B0D">
            <w:pPr>
              <w:spacing w:before="60" w:after="40"/>
              <w:jc w:val="left"/>
              <w:rPr>
                <w:rFonts w:cs="Arial"/>
                <w:strike/>
                <w:sz w:val="16"/>
                <w:highlight w:val="lightGray"/>
                <w:lang w:val="pt-BR"/>
              </w:rPr>
            </w:pPr>
            <w:r w:rsidRPr="00DA4A7E">
              <w:rPr>
                <w:rFonts w:cs="Arial"/>
                <w:strike/>
                <w:sz w:val="16"/>
                <w:highlight w:val="lightGray"/>
                <w:lang w:val="pt-BR"/>
              </w:rPr>
              <w:t>Brassica oleracea L. var. ramosa DC.</w:t>
            </w:r>
          </w:p>
        </w:tc>
        <w:tc>
          <w:tcPr>
            <w:tcW w:w="1698" w:type="dxa"/>
          </w:tcPr>
          <w:p w:rsidR="00A52162" w:rsidRPr="00EB650D" w:rsidRDefault="00A52162" w:rsidP="005D0B0D">
            <w:pPr>
              <w:spacing w:before="60" w:after="40"/>
              <w:rPr>
                <w:rFonts w:cs="Arial"/>
                <w:strike/>
                <w:sz w:val="16"/>
                <w:highlight w:val="lightGray"/>
              </w:rPr>
            </w:pPr>
            <w:r w:rsidRPr="00EB650D">
              <w:rPr>
                <w:rFonts w:cs="Arial"/>
                <w:strike/>
                <w:sz w:val="16"/>
                <w:highlight w:val="lightGray"/>
              </w:rPr>
              <w:t>Catjang</w:t>
            </w:r>
          </w:p>
        </w:tc>
      </w:tr>
      <w:tr w:rsidR="00A52162" w:rsidRPr="00EB650D" w:rsidTr="005D0B0D">
        <w:trPr>
          <w:jc w:val="center"/>
        </w:trPr>
        <w:tc>
          <w:tcPr>
            <w:tcW w:w="1939" w:type="dxa"/>
          </w:tcPr>
          <w:p w:rsidR="00A52162" w:rsidRPr="00EB650D" w:rsidRDefault="00A52162" w:rsidP="005D0B0D">
            <w:pPr>
              <w:spacing w:before="60" w:after="40"/>
              <w:jc w:val="left"/>
              <w:rPr>
                <w:rFonts w:cs="Arial"/>
                <w:b/>
                <w:strike/>
                <w:sz w:val="16"/>
                <w:highlight w:val="lightGray"/>
              </w:rPr>
            </w:pPr>
            <w:r w:rsidRPr="00EB650D">
              <w:rPr>
                <w:rFonts w:cs="Arial"/>
                <w:strike/>
                <w:sz w:val="16"/>
                <w:highlight w:val="lightGray"/>
              </w:rPr>
              <w:t>BRASS_OLE_</w:t>
            </w:r>
            <w:r w:rsidRPr="00EB650D">
              <w:rPr>
                <w:rFonts w:cs="Arial"/>
                <w:b/>
                <w:strike/>
                <w:sz w:val="16"/>
                <w:highlight w:val="lightGray"/>
              </w:rPr>
              <w:t>G</w:t>
            </w:r>
            <w:r w:rsidRPr="00EB650D">
              <w:rPr>
                <w:rFonts w:cs="Arial"/>
                <w:strike/>
                <w:sz w:val="16"/>
                <w:highlight w:val="lightGray"/>
              </w:rPr>
              <w:t>AS</w:t>
            </w:r>
          </w:p>
        </w:tc>
        <w:tc>
          <w:tcPr>
            <w:tcW w:w="6034" w:type="dxa"/>
          </w:tcPr>
          <w:p w:rsidR="00A52162" w:rsidRPr="00EB650D" w:rsidRDefault="00A52162" w:rsidP="005D0B0D">
            <w:pPr>
              <w:spacing w:before="60" w:after="40"/>
              <w:jc w:val="left"/>
              <w:rPr>
                <w:rFonts w:cs="Arial"/>
                <w:strike/>
                <w:sz w:val="16"/>
                <w:highlight w:val="lightGray"/>
              </w:rPr>
            </w:pPr>
            <w:r w:rsidRPr="00DA4A7E">
              <w:rPr>
                <w:rFonts w:cs="Arial"/>
                <w:strike/>
                <w:sz w:val="16"/>
                <w:highlight w:val="lightGray"/>
                <w:lang w:val="pt-BR"/>
              </w:rPr>
              <w:t xml:space="preserve">Brassica oleracea L. convar. acephala (DC.) </w:t>
            </w:r>
            <w:r w:rsidRPr="00EB650D">
              <w:rPr>
                <w:rFonts w:cs="Arial"/>
                <w:strike/>
                <w:sz w:val="16"/>
                <w:highlight w:val="lightGray"/>
              </w:rPr>
              <w:t>Alef. var. sabellica L.</w:t>
            </w:r>
          </w:p>
        </w:tc>
        <w:tc>
          <w:tcPr>
            <w:tcW w:w="1698" w:type="dxa"/>
          </w:tcPr>
          <w:p w:rsidR="00A52162" w:rsidRPr="00EB650D" w:rsidRDefault="00A52162" w:rsidP="005D0B0D">
            <w:pPr>
              <w:spacing w:before="60" w:after="40"/>
              <w:rPr>
                <w:rFonts w:cs="Arial"/>
                <w:strike/>
                <w:sz w:val="16"/>
                <w:highlight w:val="lightGray"/>
              </w:rPr>
            </w:pPr>
            <w:r w:rsidRPr="00EB650D">
              <w:rPr>
                <w:rFonts w:cs="Arial"/>
                <w:strike/>
                <w:sz w:val="16"/>
                <w:highlight w:val="lightGray"/>
              </w:rPr>
              <w:t>Curly kale</w:t>
            </w:r>
          </w:p>
        </w:tc>
      </w:tr>
      <w:tr w:rsidR="00A52162" w:rsidRPr="00EB650D" w:rsidTr="005D0B0D">
        <w:trPr>
          <w:jc w:val="center"/>
        </w:trPr>
        <w:tc>
          <w:tcPr>
            <w:tcW w:w="1939" w:type="dxa"/>
          </w:tcPr>
          <w:p w:rsidR="00A52162" w:rsidRPr="00EB650D" w:rsidRDefault="00A52162" w:rsidP="005D0B0D">
            <w:pPr>
              <w:spacing w:before="60" w:after="40"/>
              <w:jc w:val="left"/>
              <w:rPr>
                <w:rFonts w:cs="Arial"/>
                <w:strike/>
                <w:sz w:val="16"/>
                <w:highlight w:val="lightGray"/>
              </w:rPr>
            </w:pPr>
            <w:r w:rsidRPr="00EB650D">
              <w:rPr>
                <w:rFonts w:cs="Arial"/>
                <w:strike/>
                <w:sz w:val="16"/>
                <w:highlight w:val="lightGray"/>
              </w:rPr>
              <w:t>BRASS_OLE_</w:t>
            </w:r>
            <w:r w:rsidRPr="00EB650D">
              <w:rPr>
                <w:rFonts w:cs="Arial"/>
                <w:b/>
                <w:strike/>
                <w:sz w:val="16"/>
                <w:highlight w:val="lightGray"/>
              </w:rPr>
              <w:t>G</w:t>
            </w:r>
            <w:r w:rsidRPr="00EB650D">
              <w:rPr>
                <w:rFonts w:cs="Arial"/>
                <w:strike/>
                <w:sz w:val="16"/>
                <w:highlight w:val="lightGray"/>
              </w:rPr>
              <w:t>AV</w:t>
            </w:r>
          </w:p>
        </w:tc>
        <w:tc>
          <w:tcPr>
            <w:tcW w:w="6034" w:type="dxa"/>
          </w:tcPr>
          <w:p w:rsidR="00A52162" w:rsidRPr="00EB650D" w:rsidRDefault="00A52162" w:rsidP="005D0B0D">
            <w:pPr>
              <w:spacing w:before="60" w:after="40"/>
              <w:jc w:val="left"/>
              <w:rPr>
                <w:rFonts w:cs="Arial"/>
                <w:strike/>
                <w:sz w:val="16"/>
                <w:highlight w:val="lightGray"/>
              </w:rPr>
            </w:pPr>
            <w:r w:rsidRPr="00DA4A7E">
              <w:rPr>
                <w:rFonts w:cs="Arial"/>
                <w:strike/>
                <w:sz w:val="16"/>
                <w:highlight w:val="lightGray"/>
                <w:lang w:val="pt-BR"/>
              </w:rPr>
              <w:t xml:space="preserve">Brassica oleracea L. convar. acephala (DC.) </w:t>
            </w:r>
            <w:r w:rsidRPr="00EB650D">
              <w:rPr>
                <w:rFonts w:cs="Arial"/>
                <w:strike/>
                <w:sz w:val="16"/>
                <w:highlight w:val="lightGray"/>
              </w:rPr>
              <w:t>Alef. var. viridis L.</w:t>
            </w:r>
          </w:p>
        </w:tc>
        <w:tc>
          <w:tcPr>
            <w:tcW w:w="1698" w:type="dxa"/>
          </w:tcPr>
          <w:p w:rsidR="00A52162" w:rsidRPr="00EB650D" w:rsidRDefault="00A52162" w:rsidP="005D0B0D">
            <w:pPr>
              <w:spacing w:before="60" w:after="40"/>
              <w:rPr>
                <w:rFonts w:cs="Arial"/>
                <w:strike/>
                <w:sz w:val="16"/>
                <w:highlight w:val="lightGray"/>
              </w:rPr>
            </w:pPr>
            <w:r w:rsidRPr="00EB650D">
              <w:rPr>
                <w:rFonts w:cs="Arial"/>
                <w:strike/>
                <w:sz w:val="16"/>
                <w:highlight w:val="lightGray"/>
              </w:rPr>
              <w:t>Fodder kale</w:t>
            </w:r>
          </w:p>
        </w:tc>
      </w:tr>
      <w:tr w:rsidR="00A52162" w:rsidRPr="00EB650D" w:rsidTr="005D0B0D">
        <w:trPr>
          <w:jc w:val="center"/>
        </w:trPr>
        <w:tc>
          <w:tcPr>
            <w:tcW w:w="1939" w:type="dxa"/>
          </w:tcPr>
          <w:p w:rsidR="00A52162" w:rsidRPr="00EB650D" w:rsidRDefault="00A52162" w:rsidP="005D0B0D">
            <w:pPr>
              <w:spacing w:before="60" w:after="40"/>
              <w:jc w:val="left"/>
              <w:rPr>
                <w:rFonts w:cs="Arial"/>
                <w:b/>
                <w:strike/>
                <w:sz w:val="16"/>
                <w:highlight w:val="lightGray"/>
              </w:rPr>
            </w:pPr>
            <w:r w:rsidRPr="00EB650D">
              <w:rPr>
                <w:rFonts w:cs="Arial"/>
                <w:b/>
                <w:strike/>
                <w:sz w:val="16"/>
                <w:highlight w:val="lightGray"/>
              </w:rPr>
              <w:t>BRASS_OLE_GB</w:t>
            </w:r>
          </w:p>
        </w:tc>
        <w:tc>
          <w:tcPr>
            <w:tcW w:w="6034" w:type="dxa"/>
          </w:tcPr>
          <w:p w:rsidR="00A52162" w:rsidRPr="00EB650D" w:rsidRDefault="00A52162" w:rsidP="005D0B0D">
            <w:pPr>
              <w:spacing w:before="60" w:after="40"/>
              <w:jc w:val="left"/>
              <w:rPr>
                <w:rFonts w:cs="Arial"/>
                <w:b/>
                <w:strike/>
                <w:sz w:val="16"/>
                <w:highlight w:val="lightGray"/>
              </w:rPr>
            </w:pPr>
            <w:r w:rsidRPr="00DA4A7E">
              <w:rPr>
                <w:rFonts w:cs="Arial"/>
                <w:b/>
                <w:strike/>
                <w:sz w:val="16"/>
                <w:highlight w:val="lightGray"/>
                <w:lang w:val="pt-BR"/>
              </w:rPr>
              <w:t xml:space="preserve">Brassica oleracea L. convar. botrytis (L.) </w:t>
            </w:r>
            <w:r w:rsidRPr="00EB650D">
              <w:rPr>
                <w:rFonts w:cs="Arial"/>
                <w:b/>
                <w:strike/>
                <w:sz w:val="16"/>
                <w:highlight w:val="lightGray"/>
              </w:rPr>
              <w:t>Alef.</w:t>
            </w:r>
          </w:p>
        </w:tc>
        <w:tc>
          <w:tcPr>
            <w:tcW w:w="1698" w:type="dxa"/>
          </w:tcPr>
          <w:p w:rsidR="00A52162" w:rsidRPr="00EB650D" w:rsidRDefault="00A52162" w:rsidP="005D0B0D">
            <w:pPr>
              <w:spacing w:before="60" w:after="40"/>
              <w:jc w:val="left"/>
              <w:rPr>
                <w:rFonts w:cs="Arial"/>
                <w:b/>
                <w:strike/>
                <w:sz w:val="16"/>
                <w:highlight w:val="lightGray"/>
              </w:rPr>
            </w:pPr>
          </w:p>
        </w:tc>
      </w:tr>
      <w:tr w:rsidR="00A52162" w:rsidRPr="00EB650D" w:rsidTr="005D0B0D">
        <w:trPr>
          <w:jc w:val="center"/>
        </w:trPr>
        <w:tc>
          <w:tcPr>
            <w:tcW w:w="1939" w:type="dxa"/>
          </w:tcPr>
          <w:p w:rsidR="00A52162" w:rsidRPr="00EB650D" w:rsidRDefault="00A52162" w:rsidP="005D0B0D">
            <w:pPr>
              <w:spacing w:before="60" w:after="40"/>
              <w:jc w:val="left"/>
              <w:rPr>
                <w:rFonts w:cs="Arial"/>
                <w:b/>
                <w:strike/>
                <w:sz w:val="16"/>
                <w:highlight w:val="lightGray"/>
              </w:rPr>
            </w:pPr>
            <w:r w:rsidRPr="00EB650D">
              <w:rPr>
                <w:rFonts w:cs="Arial"/>
                <w:strike/>
                <w:sz w:val="16"/>
                <w:highlight w:val="lightGray"/>
              </w:rPr>
              <w:t>BRASS_OLE_</w:t>
            </w:r>
            <w:r w:rsidRPr="00EB650D">
              <w:rPr>
                <w:rFonts w:cs="Arial"/>
                <w:b/>
                <w:strike/>
                <w:sz w:val="16"/>
                <w:highlight w:val="lightGray"/>
              </w:rPr>
              <w:t>G</w:t>
            </w:r>
            <w:r w:rsidRPr="00EB650D">
              <w:rPr>
                <w:rFonts w:cs="Arial"/>
                <w:strike/>
                <w:sz w:val="16"/>
                <w:highlight w:val="lightGray"/>
              </w:rPr>
              <w:t>BB</w:t>
            </w:r>
          </w:p>
        </w:tc>
        <w:tc>
          <w:tcPr>
            <w:tcW w:w="6034" w:type="dxa"/>
          </w:tcPr>
          <w:p w:rsidR="00A52162" w:rsidRPr="00EB650D" w:rsidRDefault="00A52162" w:rsidP="005D0B0D">
            <w:pPr>
              <w:spacing w:before="60" w:after="40"/>
              <w:jc w:val="left"/>
              <w:rPr>
                <w:rFonts w:cs="Arial"/>
                <w:strike/>
                <w:sz w:val="16"/>
                <w:highlight w:val="lightGray"/>
              </w:rPr>
            </w:pPr>
            <w:r w:rsidRPr="00DA4A7E">
              <w:rPr>
                <w:rFonts w:cs="Arial"/>
                <w:strike/>
                <w:sz w:val="16"/>
                <w:highlight w:val="lightGray"/>
                <w:lang w:val="pt-BR"/>
              </w:rPr>
              <w:t xml:space="preserve">Brassica oleracea L. convar. botrytis (L.) </w:t>
            </w:r>
            <w:r w:rsidRPr="00EB650D">
              <w:rPr>
                <w:rFonts w:cs="Arial"/>
                <w:strike/>
                <w:sz w:val="16"/>
                <w:highlight w:val="lightGray"/>
              </w:rPr>
              <w:t>Alef. var. botrytis</w:t>
            </w:r>
          </w:p>
        </w:tc>
        <w:tc>
          <w:tcPr>
            <w:tcW w:w="1698" w:type="dxa"/>
          </w:tcPr>
          <w:p w:rsidR="00A52162" w:rsidRPr="00EB650D" w:rsidRDefault="00A52162" w:rsidP="005D0B0D">
            <w:pPr>
              <w:spacing w:before="60" w:after="40"/>
              <w:rPr>
                <w:rFonts w:cs="Arial"/>
                <w:strike/>
                <w:sz w:val="16"/>
                <w:highlight w:val="lightGray"/>
              </w:rPr>
            </w:pPr>
            <w:r w:rsidRPr="00EB650D">
              <w:rPr>
                <w:rFonts w:cs="Arial"/>
                <w:strike/>
                <w:sz w:val="16"/>
                <w:highlight w:val="lightGray"/>
              </w:rPr>
              <w:t>Cauliflower</w:t>
            </w:r>
          </w:p>
        </w:tc>
      </w:tr>
      <w:tr w:rsidR="00A52162" w:rsidRPr="00EB650D" w:rsidTr="005D0B0D">
        <w:trPr>
          <w:jc w:val="center"/>
        </w:trPr>
        <w:tc>
          <w:tcPr>
            <w:tcW w:w="1939" w:type="dxa"/>
          </w:tcPr>
          <w:p w:rsidR="00A52162" w:rsidRPr="00EB650D" w:rsidRDefault="00A52162" w:rsidP="005D0B0D">
            <w:pPr>
              <w:spacing w:before="60" w:after="40"/>
              <w:jc w:val="left"/>
              <w:rPr>
                <w:rFonts w:cs="Arial"/>
                <w:strike/>
                <w:sz w:val="16"/>
                <w:highlight w:val="lightGray"/>
              </w:rPr>
            </w:pPr>
            <w:r w:rsidRPr="00EB650D">
              <w:rPr>
                <w:rFonts w:cs="Arial"/>
                <w:strike/>
                <w:sz w:val="16"/>
                <w:highlight w:val="lightGray"/>
              </w:rPr>
              <w:t>BRASS_OLE_</w:t>
            </w:r>
            <w:r w:rsidRPr="00EB650D">
              <w:rPr>
                <w:rFonts w:cs="Arial"/>
                <w:b/>
                <w:strike/>
                <w:sz w:val="16"/>
                <w:highlight w:val="lightGray"/>
              </w:rPr>
              <w:t>G</w:t>
            </w:r>
            <w:r w:rsidRPr="00EB650D">
              <w:rPr>
                <w:rFonts w:cs="Arial"/>
                <w:strike/>
                <w:sz w:val="16"/>
                <w:highlight w:val="lightGray"/>
              </w:rPr>
              <w:t>BC</w:t>
            </w:r>
          </w:p>
        </w:tc>
        <w:tc>
          <w:tcPr>
            <w:tcW w:w="6034" w:type="dxa"/>
          </w:tcPr>
          <w:p w:rsidR="00A52162" w:rsidRPr="0022597C" w:rsidRDefault="00A52162" w:rsidP="005D0B0D">
            <w:pPr>
              <w:spacing w:before="60" w:after="40"/>
              <w:jc w:val="left"/>
              <w:rPr>
                <w:rFonts w:cs="Arial"/>
                <w:strike/>
                <w:sz w:val="16"/>
                <w:highlight w:val="lightGray"/>
                <w:lang w:val="es-ES"/>
              </w:rPr>
            </w:pPr>
            <w:r w:rsidRPr="00DA4A7E">
              <w:rPr>
                <w:rFonts w:cs="Arial"/>
                <w:strike/>
                <w:sz w:val="16"/>
                <w:highlight w:val="lightGray"/>
                <w:lang w:val="pt-BR"/>
              </w:rPr>
              <w:t xml:space="preserve">Brassica oleracea L. convar. botrytis (L.) </w:t>
            </w:r>
            <w:r w:rsidRPr="0022597C">
              <w:rPr>
                <w:rFonts w:cs="Arial"/>
                <w:strike/>
                <w:sz w:val="16"/>
                <w:highlight w:val="lightGray"/>
                <w:lang w:val="es-ES"/>
              </w:rPr>
              <w:t>Alef. var. cymosa Duch.</w:t>
            </w:r>
          </w:p>
        </w:tc>
        <w:tc>
          <w:tcPr>
            <w:tcW w:w="1698" w:type="dxa"/>
          </w:tcPr>
          <w:p w:rsidR="00A52162" w:rsidRPr="00EB650D" w:rsidRDefault="00A52162" w:rsidP="005D0B0D">
            <w:pPr>
              <w:spacing w:before="60" w:after="40"/>
              <w:rPr>
                <w:rFonts w:cs="Arial"/>
                <w:strike/>
                <w:sz w:val="16"/>
                <w:highlight w:val="lightGray"/>
              </w:rPr>
            </w:pPr>
            <w:r w:rsidRPr="00EB650D">
              <w:rPr>
                <w:rFonts w:cs="Arial"/>
                <w:strike/>
                <w:sz w:val="16"/>
                <w:highlight w:val="lightGray"/>
              </w:rPr>
              <w:t>Broccoli</w:t>
            </w:r>
          </w:p>
        </w:tc>
      </w:tr>
      <w:tr w:rsidR="00A52162" w:rsidRPr="00EB650D" w:rsidTr="005D0B0D">
        <w:trPr>
          <w:jc w:val="center"/>
        </w:trPr>
        <w:tc>
          <w:tcPr>
            <w:tcW w:w="1939" w:type="dxa"/>
          </w:tcPr>
          <w:p w:rsidR="00A52162" w:rsidRPr="00EB650D" w:rsidRDefault="00A52162" w:rsidP="005D0B0D">
            <w:pPr>
              <w:spacing w:before="60" w:after="40"/>
              <w:jc w:val="left"/>
              <w:rPr>
                <w:rFonts w:cs="Arial"/>
                <w:b/>
                <w:strike/>
                <w:sz w:val="16"/>
                <w:highlight w:val="lightGray"/>
              </w:rPr>
            </w:pPr>
            <w:r w:rsidRPr="00EB650D">
              <w:rPr>
                <w:rFonts w:cs="Arial"/>
                <w:b/>
                <w:strike/>
                <w:sz w:val="16"/>
                <w:highlight w:val="lightGray"/>
              </w:rPr>
              <w:t>BRASS_OLE_GC</w:t>
            </w:r>
          </w:p>
        </w:tc>
        <w:tc>
          <w:tcPr>
            <w:tcW w:w="6034" w:type="dxa"/>
          </w:tcPr>
          <w:p w:rsidR="00A52162" w:rsidRPr="0022597C" w:rsidRDefault="00A52162" w:rsidP="005D0B0D">
            <w:pPr>
              <w:spacing w:before="60" w:after="40"/>
              <w:jc w:val="left"/>
              <w:rPr>
                <w:rFonts w:cs="Arial"/>
                <w:b/>
                <w:strike/>
                <w:sz w:val="16"/>
                <w:highlight w:val="lightGray"/>
                <w:lang w:val="es-ES"/>
              </w:rPr>
            </w:pPr>
            <w:r w:rsidRPr="00DA4A7E">
              <w:rPr>
                <w:rFonts w:cs="Arial"/>
                <w:b/>
                <w:strike/>
                <w:sz w:val="16"/>
                <w:highlight w:val="lightGray"/>
                <w:lang w:val="pt-BR"/>
              </w:rPr>
              <w:t xml:space="preserve">Brassica oleracea L. convar. capitata (L.) </w:t>
            </w:r>
            <w:r w:rsidRPr="0022597C">
              <w:rPr>
                <w:rFonts w:cs="Arial"/>
                <w:b/>
                <w:strike/>
                <w:sz w:val="16"/>
                <w:highlight w:val="lightGray"/>
                <w:lang w:val="es-ES"/>
              </w:rPr>
              <w:t>Alef. var. capitata (L.) Alef.</w:t>
            </w:r>
          </w:p>
        </w:tc>
        <w:tc>
          <w:tcPr>
            <w:tcW w:w="1698" w:type="dxa"/>
          </w:tcPr>
          <w:p w:rsidR="00A52162" w:rsidRPr="00EB650D" w:rsidRDefault="00A52162" w:rsidP="005D0B0D">
            <w:pPr>
              <w:spacing w:before="60" w:after="40"/>
              <w:jc w:val="left"/>
              <w:rPr>
                <w:rFonts w:cs="Arial"/>
                <w:b/>
                <w:strike/>
                <w:sz w:val="16"/>
                <w:highlight w:val="lightGray"/>
              </w:rPr>
            </w:pPr>
            <w:r w:rsidRPr="00EB650D">
              <w:rPr>
                <w:rFonts w:cs="Arial"/>
                <w:b/>
                <w:strike/>
                <w:sz w:val="16"/>
                <w:highlight w:val="lightGray"/>
              </w:rPr>
              <w:t>Cabbage</w:t>
            </w:r>
          </w:p>
        </w:tc>
      </w:tr>
      <w:tr w:rsidR="00A52162" w:rsidRPr="00EB650D" w:rsidTr="005D0B0D">
        <w:trPr>
          <w:jc w:val="center"/>
        </w:trPr>
        <w:tc>
          <w:tcPr>
            <w:tcW w:w="1939" w:type="dxa"/>
          </w:tcPr>
          <w:p w:rsidR="00A52162" w:rsidRPr="00EB650D" w:rsidRDefault="00A52162" w:rsidP="005D0B0D">
            <w:pPr>
              <w:spacing w:before="60" w:after="40"/>
              <w:jc w:val="left"/>
              <w:rPr>
                <w:rFonts w:cs="Arial"/>
                <w:b/>
                <w:strike/>
                <w:sz w:val="16"/>
                <w:highlight w:val="lightGray"/>
              </w:rPr>
            </w:pPr>
            <w:r w:rsidRPr="00EB650D">
              <w:rPr>
                <w:rFonts w:cs="Arial"/>
                <w:strike/>
                <w:sz w:val="16"/>
                <w:highlight w:val="lightGray"/>
              </w:rPr>
              <w:t>BRASS_OLE_</w:t>
            </w:r>
            <w:r w:rsidRPr="00EB650D">
              <w:rPr>
                <w:rFonts w:cs="Arial"/>
                <w:b/>
                <w:strike/>
                <w:sz w:val="16"/>
                <w:highlight w:val="lightGray"/>
              </w:rPr>
              <w:t>G</w:t>
            </w:r>
            <w:r w:rsidRPr="00EB650D">
              <w:rPr>
                <w:rFonts w:cs="Arial"/>
                <w:strike/>
                <w:sz w:val="16"/>
                <w:highlight w:val="lightGray"/>
              </w:rPr>
              <w:t>CA</w:t>
            </w:r>
          </w:p>
        </w:tc>
        <w:tc>
          <w:tcPr>
            <w:tcW w:w="6034" w:type="dxa"/>
          </w:tcPr>
          <w:p w:rsidR="00A52162" w:rsidRPr="0022597C" w:rsidRDefault="00A52162" w:rsidP="005D0B0D">
            <w:pPr>
              <w:spacing w:before="60" w:after="40"/>
              <w:jc w:val="left"/>
              <w:rPr>
                <w:rFonts w:cs="Arial"/>
                <w:strike/>
                <w:sz w:val="16"/>
                <w:highlight w:val="lightGray"/>
                <w:lang w:val="es-ES"/>
              </w:rPr>
            </w:pPr>
            <w:r w:rsidRPr="00DA4A7E">
              <w:rPr>
                <w:rFonts w:cs="Arial"/>
                <w:strike/>
                <w:sz w:val="16"/>
                <w:highlight w:val="lightGray"/>
                <w:lang w:val="pt-BR"/>
              </w:rPr>
              <w:t xml:space="preserve">Brassica oleracea L. convar. capitata (L.) </w:t>
            </w:r>
            <w:r w:rsidRPr="0022597C">
              <w:rPr>
                <w:rFonts w:cs="Arial"/>
                <w:strike/>
                <w:sz w:val="16"/>
                <w:highlight w:val="lightGray"/>
                <w:lang w:val="es-ES"/>
              </w:rPr>
              <w:t>Alef. var. capitata L. f. alba DC.</w:t>
            </w:r>
          </w:p>
        </w:tc>
        <w:tc>
          <w:tcPr>
            <w:tcW w:w="1698" w:type="dxa"/>
          </w:tcPr>
          <w:p w:rsidR="00A52162" w:rsidRPr="00EB650D" w:rsidRDefault="00A52162" w:rsidP="005D0B0D">
            <w:pPr>
              <w:spacing w:before="60" w:after="40"/>
              <w:rPr>
                <w:rFonts w:cs="Arial"/>
                <w:strike/>
                <w:sz w:val="16"/>
                <w:highlight w:val="lightGray"/>
              </w:rPr>
            </w:pPr>
            <w:r w:rsidRPr="00EB650D">
              <w:rPr>
                <w:rFonts w:cs="Arial"/>
                <w:strike/>
                <w:sz w:val="16"/>
                <w:highlight w:val="lightGray"/>
              </w:rPr>
              <w:t>White cabbage</w:t>
            </w:r>
          </w:p>
        </w:tc>
      </w:tr>
      <w:tr w:rsidR="00A52162" w:rsidRPr="00EB650D" w:rsidTr="005D0B0D">
        <w:trPr>
          <w:jc w:val="center"/>
        </w:trPr>
        <w:tc>
          <w:tcPr>
            <w:tcW w:w="1939" w:type="dxa"/>
          </w:tcPr>
          <w:p w:rsidR="00A52162" w:rsidRPr="00EB650D" w:rsidRDefault="00A52162" w:rsidP="005D0B0D">
            <w:pPr>
              <w:spacing w:before="60" w:after="40"/>
              <w:jc w:val="left"/>
              <w:rPr>
                <w:rFonts w:cs="Arial"/>
                <w:strike/>
                <w:sz w:val="16"/>
                <w:highlight w:val="lightGray"/>
              </w:rPr>
            </w:pPr>
            <w:r w:rsidRPr="00EB650D">
              <w:rPr>
                <w:rFonts w:cs="Arial"/>
                <w:strike/>
                <w:sz w:val="16"/>
                <w:highlight w:val="lightGray"/>
              </w:rPr>
              <w:t>BRASS_OLE_</w:t>
            </w:r>
            <w:r w:rsidRPr="00EB650D">
              <w:rPr>
                <w:rFonts w:cs="Arial"/>
                <w:b/>
                <w:strike/>
                <w:sz w:val="16"/>
                <w:highlight w:val="lightGray"/>
              </w:rPr>
              <w:t>G</w:t>
            </w:r>
            <w:r w:rsidRPr="00EB650D">
              <w:rPr>
                <w:rFonts w:cs="Arial"/>
                <w:strike/>
                <w:sz w:val="16"/>
                <w:highlight w:val="lightGray"/>
              </w:rPr>
              <w:t>CR</w:t>
            </w:r>
          </w:p>
        </w:tc>
        <w:tc>
          <w:tcPr>
            <w:tcW w:w="6034" w:type="dxa"/>
          </w:tcPr>
          <w:p w:rsidR="00A52162" w:rsidRPr="00EB650D" w:rsidRDefault="00A52162" w:rsidP="005D0B0D">
            <w:pPr>
              <w:spacing w:before="60" w:after="40"/>
              <w:jc w:val="left"/>
              <w:rPr>
                <w:rFonts w:cs="Arial"/>
                <w:strike/>
                <w:sz w:val="16"/>
                <w:highlight w:val="lightGray"/>
              </w:rPr>
            </w:pPr>
            <w:r w:rsidRPr="00DA4A7E">
              <w:rPr>
                <w:rFonts w:cs="Arial"/>
                <w:strike/>
                <w:sz w:val="16"/>
                <w:highlight w:val="lightGray"/>
                <w:lang w:val="pt-BR"/>
              </w:rPr>
              <w:t xml:space="preserve">Brassica oleracea L. convar. capitata (L.) </w:t>
            </w:r>
            <w:r w:rsidRPr="0022597C">
              <w:rPr>
                <w:rFonts w:cs="Arial"/>
                <w:strike/>
                <w:sz w:val="16"/>
                <w:highlight w:val="lightGray"/>
                <w:lang w:val="es-ES"/>
              </w:rPr>
              <w:t xml:space="preserve">Alef. var. capitata L. f. rubra (L.) </w:t>
            </w:r>
            <w:r w:rsidRPr="00EB650D">
              <w:rPr>
                <w:rFonts w:cs="Arial"/>
                <w:strike/>
                <w:sz w:val="16"/>
                <w:highlight w:val="lightGray"/>
              </w:rPr>
              <w:t>Thell.</w:t>
            </w:r>
          </w:p>
        </w:tc>
        <w:tc>
          <w:tcPr>
            <w:tcW w:w="1698" w:type="dxa"/>
          </w:tcPr>
          <w:p w:rsidR="00A52162" w:rsidRPr="00EB650D" w:rsidRDefault="00A52162" w:rsidP="005D0B0D">
            <w:pPr>
              <w:spacing w:before="60" w:after="40"/>
              <w:rPr>
                <w:rFonts w:cs="Arial"/>
                <w:strike/>
                <w:sz w:val="16"/>
                <w:highlight w:val="lightGray"/>
              </w:rPr>
            </w:pPr>
            <w:r w:rsidRPr="00EB650D">
              <w:rPr>
                <w:rFonts w:cs="Arial"/>
                <w:strike/>
                <w:sz w:val="16"/>
                <w:highlight w:val="lightGray"/>
              </w:rPr>
              <w:t>Red cabbage</w:t>
            </w:r>
          </w:p>
        </w:tc>
      </w:tr>
      <w:tr w:rsidR="00A52162" w:rsidRPr="00EB650D" w:rsidTr="005D0B0D">
        <w:trPr>
          <w:jc w:val="center"/>
        </w:trPr>
        <w:tc>
          <w:tcPr>
            <w:tcW w:w="1939" w:type="dxa"/>
          </w:tcPr>
          <w:p w:rsidR="00A52162" w:rsidRPr="00EB650D" w:rsidRDefault="00A52162" w:rsidP="005D0B0D">
            <w:pPr>
              <w:spacing w:before="60" w:after="40"/>
              <w:jc w:val="left"/>
              <w:rPr>
                <w:rFonts w:cs="Arial"/>
                <w:strike/>
                <w:sz w:val="16"/>
                <w:highlight w:val="lightGray"/>
              </w:rPr>
            </w:pPr>
            <w:r w:rsidRPr="00EB650D">
              <w:rPr>
                <w:rFonts w:cs="Arial"/>
                <w:strike/>
                <w:sz w:val="16"/>
                <w:highlight w:val="lightGray"/>
              </w:rPr>
              <w:t>BRASS_OLE_</w:t>
            </w:r>
            <w:r w:rsidRPr="00EB650D">
              <w:rPr>
                <w:rFonts w:cs="Arial"/>
                <w:b/>
                <w:strike/>
                <w:sz w:val="16"/>
                <w:highlight w:val="lightGray"/>
              </w:rPr>
              <w:t>G</w:t>
            </w:r>
            <w:r w:rsidRPr="00EB650D">
              <w:rPr>
                <w:rFonts w:cs="Arial"/>
                <w:strike/>
                <w:sz w:val="16"/>
                <w:highlight w:val="lightGray"/>
              </w:rPr>
              <w:t>CS</w:t>
            </w:r>
          </w:p>
        </w:tc>
        <w:tc>
          <w:tcPr>
            <w:tcW w:w="6034" w:type="dxa"/>
          </w:tcPr>
          <w:p w:rsidR="00A52162" w:rsidRPr="00EB650D" w:rsidRDefault="00A52162" w:rsidP="005D0B0D">
            <w:pPr>
              <w:spacing w:before="60" w:after="40"/>
              <w:jc w:val="left"/>
              <w:rPr>
                <w:rFonts w:cs="Arial"/>
                <w:strike/>
                <w:sz w:val="16"/>
                <w:highlight w:val="lightGray"/>
              </w:rPr>
            </w:pPr>
            <w:r w:rsidRPr="00DA4A7E">
              <w:rPr>
                <w:rFonts w:cs="Arial"/>
                <w:strike/>
                <w:sz w:val="16"/>
                <w:highlight w:val="lightGray"/>
                <w:lang w:val="pt-BR"/>
              </w:rPr>
              <w:t xml:space="preserve">Brassica oleracea L. convar. capitata (L.) </w:t>
            </w:r>
            <w:r w:rsidRPr="00EB650D">
              <w:rPr>
                <w:rFonts w:cs="Arial"/>
                <w:strike/>
                <w:sz w:val="16"/>
                <w:highlight w:val="lightGray"/>
              </w:rPr>
              <w:t>Alef. var. sabauda L.</w:t>
            </w:r>
          </w:p>
        </w:tc>
        <w:tc>
          <w:tcPr>
            <w:tcW w:w="1698" w:type="dxa"/>
          </w:tcPr>
          <w:p w:rsidR="00A52162" w:rsidRPr="00EB650D" w:rsidRDefault="00A52162" w:rsidP="005D0B0D">
            <w:pPr>
              <w:spacing w:before="60" w:after="40"/>
              <w:rPr>
                <w:rFonts w:cs="Arial"/>
                <w:strike/>
                <w:sz w:val="16"/>
                <w:highlight w:val="lightGray"/>
              </w:rPr>
            </w:pPr>
            <w:r w:rsidRPr="00EB650D">
              <w:rPr>
                <w:rFonts w:cs="Arial"/>
                <w:strike/>
                <w:sz w:val="16"/>
                <w:highlight w:val="lightGray"/>
              </w:rPr>
              <w:t>Savoy cabbage</w:t>
            </w:r>
          </w:p>
        </w:tc>
      </w:tr>
      <w:tr w:rsidR="00A52162" w:rsidRPr="00EB650D" w:rsidTr="005D0B0D">
        <w:trPr>
          <w:jc w:val="center"/>
        </w:trPr>
        <w:tc>
          <w:tcPr>
            <w:tcW w:w="1939" w:type="dxa"/>
          </w:tcPr>
          <w:p w:rsidR="00A52162" w:rsidRPr="00EB650D" w:rsidRDefault="00A52162" w:rsidP="005D0B0D">
            <w:pPr>
              <w:spacing w:before="60" w:after="40"/>
              <w:jc w:val="left"/>
              <w:rPr>
                <w:rFonts w:cs="Arial"/>
                <w:b/>
                <w:strike/>
                <w:sz w:val="16"/>
                <w:highlight w:val="lightGray"/>
              </w:rPr>
            </w:pPr>
            <w:r w:rsidRPr="00EB650D">
              <w:rPr>
                <w:rFonts w:cs="Arial"/>
                <w:b/>
                <w:strike/>
                <w:sz w:val="16"/>
                <w:highlight w:val="lightGray"/>
              </w:rPr>
              <w:t>BRASS_OLE_GGM</w:t>
            </w:r>
          </w:p>
        </w:tc>
        <w:tc>
          <w:tcPr>
            <w:tcW w:w="6034" w:type="dxa"/>
          </w:tcPr>
          <w:p w:rsidR="00A52162" w:rsidRPr="00DA4A7E" w:rsidRDefault="00A52162" w:rsidP="005D0B0D">
            <w:pPr>
              <w:spacing w:before="60" w:after="40"/>
              <w:jc w:val="left"/>
              <w:rPr>
                <w:rFonts w:cs="Arial"/>
                <w:b/>
                <w:strike/>
                <w:sz w:val="16"/>
                <w:highlight w:val="lightGray"/>
                <w:lang w:val="pt-BR"/>
              </w:rPr>
            </w:pPr>
            <w:r w:rsidRPr="00DA4A7E">
              <w:rPr>
                <w:rFonts w:cs="Arial"/>
                <w:b/>
                <w:strike/>
                <w:sz w:val="16"/>
                <w:highlight w:val="lightGray"/>
                <w:lang w:val="pt-BR"/>
              </w:rPr>
              <w:t>Brassica oleracea L. convar. oleracea var. gemmifera DC.</w:t>
            </w:r>
          </w:p>
        </w:tc>
        <w:tc>
          <w:tcPr>
            <w:tcW w:w="1698" w:type="dxa"/>
          </w:tcPr>
          <w:p w:rsidR="00A52162" w:rsidRPr="00EB650D" w:rsidRDefault="00A52162" w:rsidP="005D0B0D">
            <w:pPr>
              <w:spacing w:before="60" w:after="40"/>
              <w:jc w:val="left"/>
              <w:rPr>
                <w:rFonts w:cs="Arial"/>
                <w:b/>
                <w:strike/>
                <w:sz w:val="16"/>
                <w:highlight w:val="lightGray"/>
              </w:rPr>
            </w:pPr>
            <w:r w:rsidRPr="00EB650D">
              <w:rPr>
                <w:rFonts w:cs="Arial"/>
                <w:b/>
                <w:strike/>
                <w:sz w:val="16"/>
                <w:highlight w:val="lightGray"/>
              </w:rPr>
              <w:t>Brussels sprout</w:t>
            </w:r>
          </w:p>
        </w:tc>
      </w:tr>
      <w:tr w:rsidR="00A52162" w:rsidRPr="00EB650D" w:rsidTr="005D0B0D">
        <w:trPr>
          <w:jc w:val="center"/>
        </w:trPr>
        <w:tc>
          <w:tcPr>
            <w:tcW w:w="1939" w:type="dxa"/>
          </w:tcPr>
          <w:p w:rsidR="00A52162" w:rsidRPr="00EB650D" w:rsidRDefault="00A52162" w:rsidP="005D0B0D">
            <w:pPr>
              <w:spacing w:before="60" w:after="40"/>
              <w:jc w:val="left"/>
              <w:rPr>
                <w:rFonts w:cs="Arial"/>
                <w:b/>
                <w:strike/>
                <w:sz w:val="16"/>
                <w:highlight w:val="lightGray"/>
              </w:rPr>
            </w:pPr>
            <w:r w:rsidRPr="00EB650D">
              <w:rPr>
                <w:rFonts w:cs="Arial"/>
                <w:b/>
                <w:strike/>
                <w:sz w:val="16"/>
                <w:highlight w:val="lightGray"/>
              </w:rPr>
              <w:t>BRASS_OLE_GGO</w:t>
            </w:r>
          </w:p>
        </w:tc>
        <w:tc>
          <w:tcPr>
            <w:tcW w:w="6034" w:type="dxa"/>
          </w:tcPr>
          <w:p w:rsidR="00A52162" w:rsidRPr="00EB650D" w:rsidRDefault="00A52162" w:rsidP="005D0B0D">
            <w:pPr>
              <w:spacing w:before="60" w:after="40"/>
              <w:jc w:val="left"/>
              <w:rPr>
                <w:rFonts w:cs="Arial"/>
                <w:b/>
                <w:strike/>
                <w:sz w:val="16"/>
                <w:highlight w:val="lightGray"/>
              </w:rPr>
            </w:pPr>
            <w:r w:rsidRPr="00DA4A7E">
              <w:rPr>
                <w:rFonts w:cs="Arial"/>
                <w:b/>
                <w:strike/>
                <w:sz w:val="16"/>
                <w:highlight w:val="lightGray"/>
                <w:lang w:val="pt-BR"/>
              </w:rPr>
              <w:t xml:space="preserve">Brassica oleracea L. convar. acephala (DC.) </w:t>
            </w:r>
            <w:r w:rsidRPr="00EB650D">
              <w:rPr>
                <w:rFonts w:cs="Arial"/>
                <w:b/>
                <w:strike/>
                <w:sz w:val="16"/>
                <w:highlight w:val="lightGray"/>
              </w:rPr>
              <w:t>Alef. var. gongylodes L.</w:t>
            </w:r>
          </w:p>
        </w:tc>
        <w:tc>
          <w:tcPr>
            <w:tcW w:w="1698" w:type="dxa"/>
          </w:tcPr>
          <w:p w:rsidR="00A52162" w:rsidRPr="00EB650D" w:rsidRDefault="00A52162" w:rsidP="005D0B0D">
            <w:pPr>
              <w:spacing w:before="60" w:after="40"/>
              <w:jc w:val="left"/>
              <w:rPr>
                <w:rFonts w:cs="Arial"/>
                <w:b/>
                <w:strike/>
                <w:sz w:val="16"/>
              </w:rPr>
            </w:pPr>
            <w:r w:rsidRPr="00EB650D">
              <w:rPr>
                <w:rFonts w:cs="Arial"/>
                <w:b/>
                <w:strike/>
                <w:sz w:val="16"/>
                <w:highlight w:val="lightGray"/>
              </w:rPr>
              <w:t>Kohlrabi</w:t>
            </w:r>
          </w:p>
        </w:tc>
      </w:tr>
    </w:tbl>
    <w:p w:rsidR="00A52162" w:rsidRPr="00CF0B5C" w:rsidRDefault="00A52162" w:rsidP="00A52162">
      <w:pPr>
        <w:rPr>
          <w:rFonts w:cs="Arial"/>
          <w:sz w:val="18"/>
        </w:rPr>
      </w:pPr>
    </w:p>
    <w:p w:rsidR="00A52162" w:rsidRPr="00CF0B5C" w:rsidRDefault="00A52162" w:rsidP="00A52162">
      <w:pPr>
        <w:rPr>
          <w:rFonts w:cs="Arial"/>
          <w:sz w:val="18"/>
        </w:rPr>
      </w:pPr>
    </w:p>
    <w:p w:rsidR="00A52162" w:rsidRPr="00D63921" w:rsidRDefault="00A52162" w:rsidP="00A52162">
      <w:pPr>
        <w:keepNext/>
        <w:outlineLvl w:val="1"/>
        <w:rPr>
          <w:rFonts w:cs="Arial"/>
          <w:strike/>
          <w:highlight w:val="lightGray"/>
          <w:u w:val="single"/>
        </w:rPr>
      </w:pPr>
      <w:r w:rsidRPr="00D63921">
        <w:rPr>
          <w:rFonts w:cs="Arial"/>
          <w:strike/>
          <w:highlight w:val="lightGray"/>
        </w:rPr>
        <w:t>3.1</w:t>
      </w:r>
      <w:r w:rsidRPr="00D63921">
        <w:rPr>
          <w:rFonts w:cs="Arial"/>
          <w:strike/>
          <w:highlight w:val="lightGray"/>
        </w:rPr>
        <w:tab/>
      </w:r>
      <w:r w:rsidRPr="00D63921">
        <w:rPr>
          <w:rFonts w:cs="Arial"/>
          <w:strike/>
          <w:highlight w:val="lightGray"/>
          <w:u w:val="single"/>
        </w:rPr>
        <w:t>Responsibility for the UPOV Code System</w:t>
      </w:r>
    </w:p>
    <w:p w:rsidR="00A52162" w:rsidRPr="00D63921" w:rsidRDefault="00A52162" w:rsidP="00A52162">
      <w:pPr>
        <w:keepNext/>
        <w:rPr>
          <w:rFonts w:cs="Arial"/>
          <w:strike/>
          <w:highlight w:val="lightGray"/>
        </w:rPr>
      </w:pPr>
    </w:p>
    <w:p w:rsidR="00A52162" w:rsidRPr="00D63921" w:rsidRDefault="00A52162" w:rsidP="00A52162">
      <w:pPr>
        <w:rPr>
          <w:rFonts w:cs="Arial"/>
          <w:strike/>
          <w:highlight w:val="lightGray"/>
        </w:rPr>
      </w:pPr>
      <w:r w:rsidRPr="00D63921">
        <w:rPr>
          <w:rFonts w:cs="Arial"/>
          <w:strike/>
          <w:highlight w:val="lightGray"/>
        </w:rPr>
        <w:t>The Office of the Union (Office) is responsible for the UPOV Code System and the individual UPOV codes.</w:t>
      </w:r>
    </w:p>
    <w:p w:rsidR="00A52162" w:rsidRPr="00CF0B5C" w:rsidRDefault="00A52162" w:rsidP="00A52162">
      <w:pPr>
        <w:rPr>
          <w:rFonts w:cs="Arial"/>
          <w:strike/>
          <w:sz w:val="18"/>
          <w:highlight w:val="lightGray"/>
        </w:rPr>
      </w:pPr>
    </w:p>
    <w:p w:rsidR="00A52162" w:rsidRPr="00CF0B5C" w:rsidRDefault="00A52162" w:rsidP="00A52162">
      <w:pPr>
        <w:rPr>
          <w:rFonts w:cs="Arial"/>
          <w:strike/>
          <w:sz w:val="18"/>
          <w:highlight w:val="lightGray"/>
        </w:rPr>
      </w:pPr>
    </w:p>
    <w:p w:rsidR="00A52162" w:rsidRPr="00D63921" w:rsidRDefault="00A52162" w:rsidP="00A52162">
      <w:pPr>
        <w:keepNext/>
        <w:outlineLvl w:val="1"/>
        <w:rPr>
          <w:rFonts w:cs="Arial"/>
          <w:strike/>
          <w:highlight w:val="lightGray"/>
          <w:u w:val="single"/>
        </w:rPr>
      </w:pPr>
      <w:r w:rsidRPr="00D63921">
        <w:rPr>
          <w:rFonts w:cs="Arial"/>
          <w:strike/>
          <w:highlight w:val="lightGray"/>
        </w:rPr>
        <w:t>3.2</w:t>
      </w:r>
      <w:r w:rsidRPr="00D63921">
        <w:rPr>
          <w:rFonts w:cs="Arial"/>
          <w:strike/>
          <w:highlight w:val="lightGray"/>
        </w:rPr>
        <w:tab/>
      </w:r>
      <w:r w:rsidRPr="00D63921">
        <w:rPr>
          <w:rFonts w:cs="Arial"/>
          <w:strike/>
          <w:highlight w:val="lightGray"/>
          <w:u w:val="single"/>
        </w:rPr>
        <w:t>Repository of UPOV Codes</w:t>
      </w:r>
    </w:p>
    <w:p w:rsidR="00A52162" w:rsidRPr="00D63921" w:rsidRDefault="00A52162" w:rsidP="00A52162">
      <w:pPr>
        <w:keepNext/>
        <w:rPr>
          <w:rFonts w:cs="Arial"/>
          <w:strike/>
          <w:highlight w:val="lightGray"/>
        </w:rPr>
      </w:pPr>
    </w:p>
    <w:p w:rsidR="00A52162" w:rsidRPr="00D63921" w:rsidRDefault="00A52162" w:rsidP="00A52162">
      <w:pPr>
        <w:rPr>
          <w:rFonts w:cs="Arial"/>
          <w:strike/>
        </w:rPr>
      </w:pPr>
      <w:r w:rsidRPr="00D63921">
        <w:rPr>
          <w:rFonts w:cs="Arial"/>
          <w:strike/>
          <w:highlight w:val="lightGray"/>
        </w:rPr>
        <w:t>The definitive collection of UPOV codes exists exclusively in the GENIE database.</w:t>
      </w:r>
    </w:p>
    <w:p w:rsidR="00A52162" w:rsidRPr="00CF0B5C" w:rsidRDefault="00A52162" w:rsidP="00A52162">
      <w:pPr>
        <w:rPr>
          <w:rFonts w:cs="Arial"/>
          <w:sz w:val="18"/>
        </w:rPr>
      </w:pPr>
    </w:p>
    <w:p w:rsidR="00CF0B5C" w:rsidRPr="00CF0B5C" w:rsidRDefault="00CF0B5C" w:rsidP="00A52162">
      <w:pPr>
        <w:rPr>
          <w:rFonts w:cs="Arial"/>
          <w:sz w:val="18"/>
        </w:rPr>
      </w:pPr>
    </w:p>
    <w:p w:rsidR="00A52162" w:rsidRPr="00EB650D" w:rsidRDefault="00CF0B5C" w:rsidP="00A52162">
      <w:pPr>
        <w:keepNext/>
        <w:outlineLvl w:val="1"/>
        <w:rPr>
          <w:rFonts w:cs="Arial"/>
          <w:u w:val="single"/>
        </w:rPr>
      </w:pPr>
      <w:r w:rsidRPr="00CF0B5C">
        <w:rPr>
          <w:rFonts w:cs="Arial"/>
          <w:strike/>
          <w:highlight w:val="lightGray"/>
        </w:rPr>
        <w:t>3</w:t>
      </w:r>
      <w:r w:rsidR="00A52162" w:rsidRPr="00CF0B5C">
        <w:rPr>
          <w:rFonts w:cs="Arial"/>
          <w:highlight w:val="lightGray"/>
          <w:u w:val="single"/>
        </w:rPr>
        <w:t>4</w:t>
      </w:r>
      <w:r w:rsidR="00A52162">
        <w:rPr>
          <w:rFonts w:cs="Arial"/>
        </w:rPr>
        <w:t>.</w:t>
      </w:r>
      <w:r w:rsidR="00A52162" w:rsidRPr="00EB650D">
        <w:rPr>
          <w:rFonts w:cs="Arial"/>
        </w:rPr>
        <w:t>3</w:t>
      </w:r>
      <w:r w:rsidR="00A52162" w:rsidRPr="00EB650D">
        <w:rPr>
          <w:rFonts w:cs="Arial"/>
        </w:rPr>
        <w:tab/>
      </w:r>
      <w:r w:rsidR="00A52162" w:rsidRPr="00EB650D">
        <w:rPr>
          <w:rFonts w:cs="Arial"/>
          <w:u w:val="single"/>
        </w:rPr>
        <w:t>Introduction of New UPOV Codes / Amendments to UPOV Codes</w:t>
      </w:r>
    </w:p>
    <w:p w:rsidR="00A52162" w:rsidRPr="00EB650D" w:rsidRDefault="00A52162" w:rsidP="00A52162">
      <w:pPr>
        <w:keepNext/>
        <w:rPr>
          <w:rFonts w:cs="Arial"/>
        </w:rPr>
      </w:pPr>
    </w:p>
    <w:p w:rsidR="00A52162" w:rsidRPr="00EB650D" w:rsidRDefault="00A52162" w:rsidP="00A52162">
      <w:pPr>
        <w:ind w:firstLine="567"/>
        <w:rPr>
          <w:rFonts w:cs="Arial"/>
        </w:rPr>
      </w:pPr>
      <w:r w:rsidRPr="00EB650D">
        <w:rPr>
          <w:rFonts w:cs="Arial"/>
        </w:rPr>
        <w:t>(a)</w:t>
      </w:r>
      <w:r w:rsidRPr="00EB650D">
        <w:rPr>
          <w:rFonts w:cs="Arial"/>
        </w:rPr>
        <w:tab/>
        <w:t>In the first instance, the Office will create a UPOV code on the basis of the Germplasm Resources Information Network (GRIN) database</w:t>
      </w:r>
      <w:r w:rsidRPr="00EB650D">
        <w:rPr>
          <w:rFonts w:cs="Arial"/>
          <w:vertAlign w:val="superscript"/>
        </w:rPr>
        <w:footnoteReference w:id="1"/>
      </w:r>
      <w:r w:rsidRPr="00EB650D">
        <w:rPr>
          <w:rFonts w:cs="Arial"/>
        </w:rPr>
        <w:t xml:space="preserve">, or other suitable references if the species concerned are not included in the GRIN database. </w:t>
      </w:r>
    </w:p>
    <w:p w:rsidR="00A52162" w:rsidRPr="00EB650D" w:rsidRDefault="00A52162" w:rsidP="00A52162">
      <w:pPr>
        <w:rPr>
          <w:rFonts w:cs="Arial"/>
        </w:rPr>
      </w:pPr>
    </w:p>
    <w:p w:rsidR="00A52162" w:rsidRPr="00EB650D" w:rsidRDefault="00A52162" w:rsidP="00A52162">
      <w:pPr>
        <w:ind w:firstLine="567"/>
        <w:rPr>
          <w:rFonts w:cs="Arial"/>
        </w:rPr>
      </w:pPr>
      <w:r w:rsidRPr="00EB650D">
        <w:rPr>
          <w:rFonts w:cs="Arial"/>
        </w:rPr>
        <w:t>(b)</w:t>
      </w:r>
      <w:r w:rsidRPr="00EB650D">
        <w:rPr>
          <w:rFonts w:cs="Arial"/>
        </w:rPr>
        <w:tab/>
        <w:t xml:space="preserve">Where the Office is aware of relevant experts for the genus or species concerned, or is advised of such experts, for example by the proposer of a new UPOV code, it will, wherever possible, check its proposals with those experts before creating the UPOV code. </w:t>
      </w:r>
    </w:p>
    <w:p w:rsidR="00A52162" w:rsidRPr="00EB650D" w:rsidRDefault="00A52162" w:rsidP="00A52162">
      <w:pPr>
        <w:rPr>
          <w:rFonts w:cs="Arial"/>
        </w:rPr>
      </w:pPr>
    </w:p>
    <w:p w:rsidR="00A52162" w:rsidRPr="00EB650D" w:rsidRDefault="00A52162" w:rsidP="00A52162">
      <w:pPr>
        <w:ind w:firstLine="567"/>
        <w:rPr>
          <w:rFonts w:cs="Arial"/>
        </w:rPr>
      </w:pPr>
      <w:r w:rsidRPr="00EB650D">
        <w:rPr>
          <w:rFonts w:cs="Arial"/>
        </w:rPr>
        <w:t>(c)</w:t>
      </w:r>
      <w:r w:rsidRPr="00EB650D">
        <w:rPr>
          <w:rFonts w:cs="Arial"/>
        </w:rPr>
        <w:tab/>
        <w:t xml:space="preserve">New UPOV codes might be proposed by any party, but it is expected that the majority of proposals will be made by contributors to the </w:t>
      </w:r>
      <w:r>
        <w:rPr>
          <w:rFonts w:cs="Arial"/>
        </w:rPr>
        <w:t>PLUTO</w:t>
      </w:r>
      <w:r w:rsidRPr="00EB650D">
        <w:rPr>
          <w:rFonts w:cs="Arial"/>
        </w:rPr>
        <w:t xml:space="preserve"> Database.  Where the Office receives such proposals, it will respond by updating the GENIE database with the new UPOV codes in a timely manner and, in particular, will seek to ensure that new UPOV codes are available to allow their use for the forthcoming edition of the </w:t>
      </w:r>
      <w:r>
        <w:rPr>
          <w:rFonts w:cs="Arial"/>
        </w:rPr>
        <w:t>PLUTO </w:t>
      </w:r>
      <w:r w:rsidRPr="00EB650D">
        <w:rPr>
          <w:rFonts w:cs="Arial"/>
        </w:rPr>
        <w:t>Database.  In addition, the Office will add new UPOV codes where it identifies a need.</w:t>
      </w:r>
    </w:p>
    <w:p w:rsidR="00A52162" w:rsidRPr="00CF0B5C" w:rsidRDefault="00A52162" w:rsidP="00A52162">
      <w:pPr>
        <w:ind w:firstLine="737"/>
        <w:rPr>
          <w:rFonts w:cs="Arial"/>
          <w:sz w:val="18"/>
        </w:rPr>
      </w:pPr>
    </w:p>
    <w:p w:rsidR="00A52162" w:rsidRPr="00EB650D" w:rsidRDefault="00A52162" w:rsidP="00A52162">
      <w:pPr>
        <w:keepNext/>
        <w:keepLines/>
        <w:ind w:firstLine="567"/>
        <w:rPr>
          <w:rFonts w:cs="Arial"/>
        </w:rPr>
      </w:pPr>
      <w:r w:rsidRPr="00EB650D">
        <w:rPr>
          <w:rFonts w:cs="Arial"/>
        </w:rPr>
        <w:lastRenderedPageBreak/>
        <w:t>(d)</w:t>
      </w:r>
      <w:r w:rsidRPr="00EB650D">
        <w:rPr>
          <w:rFonts w:cs="Arial"/>
        </w:rPr>
        <w:tab/>
        <w:t xml:space="preserve">In general, amendments to UPOV codes will not be made as a result of taxonomic developments unless these result in a change to the genus classification of a species.  The “Explanatory notes on variety denominations under the UPOV Convention” (document UPOV/INF/12) contain UPOV variety denomination classes;  for genera and species not covered by the List of Classes in Annex I to document UPOV/INF/12, the general rule (“one genus / one class”) is that a genus is considered to be a class (see document UPOV/INF/12, Section 2.5.2 and its Annex I).  Therefore, it is important that the first element of the UPOV code can be used to sort species into the correct genus.  The UPOV codes will also be amended if there are consequences for the content of a variety denomination class where the list of classes applies.  Amendments to UPOV codes will be handled by the same procedure as the introduction of new UPOV codes as in paragraphs (a) and (b), above.  However, in addition, all members of the Union and contributors of data to the </w:t>
      </w:r>
      <w:r>
        <w:rPr>
          <w:rFonts w:cs="Arial"/>
        </w:rPr>
        <w:t>PLUTO</w:t>
      </w:r>
      <w:r w:rsidRPr="00EB650D">
        <w:rPr>
          <w:rFonts w:cs="Arial"/>
        </w:rPr>
        <w:t xml:space="preserve"> Database will be informed of any amendments.</w:t>
      </w:r>
    </w:p>
    <w:p w:rsidR="00A52162" w:rsidRPr="00EB650D" w:rsidRDefault="00A52162" w:rsidP="00A52162">
      <w:pPr>
        <w:ind w:firstLine="737"/>
        <w:rPr>
          <w:rFonts w:cs="Arial"/>
        </w:rPr>
      </w:pPr>
    </w:p>
    <w:p w:rsidR="00A52162" w:rsidRPr="00EB650D" w:rsidRDefault="00A52162" w:rsidP="00A52162">
      <w:pPr>
        <w:ind w:firstLine="567"/>
        <w:rPr>
          <w:rFonts w:cs="Arial"/>
        </w:rPr>
      </w:pPr>
      <w:r w:rsidRPr="00EB650D">
        <w:rPr>
          <w:rFonts w:cs="Arial"/>
        </w:rPr>
        <w:t>(e)</w:t>
      </w:r>
      <w:r w:rsidRPr="00EB650D">
        <w:rPr>
          <w:rFonts w:cs="Arial"/>
        </w:rPr>
        <w:tab/>
        <w:t>New and amended UPOV codes will be presented to the relevant Technical Working Parties (TWP(s)) for comment at their first available session.  If the TWP recommends any change, this will be treated as an amendment according to paragraph (d), above.</w:t>
      </w:r>
    </w:p>
    <w:p w:rsidR="00A52162" w:rsidRPr="00EB650D" w:rsidRDefault="00A52162" w:rsidP="00A52162">
      <w:pPr>
        <w:ind w:firstLine="567"/>
        <w:rPr>
          <w:rFonts w:cs="Arial"/>
        </w:rPr>
      </w:pPr>
    </w:p>
    <w:p w:rsidR="00A52162" w:rsidRPr="00EB650D" w:rsidRDefault="00A52162" w:rsidP="00A52162">
      <w:pPr>
        <w:ind w:firstLine="567"/>
        <w:rPr>
          <w:rFonts w:cs="Arial"/>
        </w:rPr>
      </w:pPr>
      <w:r w:rsidRPr="00EB650D">
        <w:rPr>
          <w:rFonts w:cs="Arial"/>
        </w:rPr>
        <w:t>(f)</w:t>
      </w:r>
      <w:r w:rsidRPr="00EB650D">
        <w:rPr>
          <w:rFonts w:cs="Arial"/>
        </w:rPr>
        <w:tab/>
        <w:t>Checking by Technical Working Party(ies):  the Office determines the relevant TWP(s) for checking each UPOV code on the basis of available information.</w:t>
      </w:r>
    </w:p>
    <w:p w:rsidR="00A52162" w:rsidRPr="00EB650D" w:rsidRDefault="00A52162" w:rsidP="00A52162">
      <w:pPr>
        <w:ind w:firstLine="737"/>
        <w:rPr>
          <w:rFonts w:cs="Arial"/>
        </w:rPr>
      </w:pPr>
    </w:p>
    <w:p w:rsidR="00A52162" w:rsidRPr="00EB650D" w:rsidRDefault="00A52162" w:rsidP="00A52162">
      <w:pPr>
        <w:ind w:firstLine="567"/>
        <w:rPr>
          <w:rFonts w:cs="Arial"/>
        </w:rPr>
      </w:pPr>
      <w:r w:rsidRPr="00EB650D">
        <w:rPr>
          <w:rFonts w:cs="Arial"/>
        </w:rPr>
        <w:t>(g)</w:t>
      </w:r>
      <w:r w:rsidRPr="00EB650D">
        <w:rPr>
          <w:rFonts w:cs="Arial"/>
        </w:rPr>
        <w:tab/>
        <w:t>Checking by all authorities:  all the experts of the relevant TWP(s) to be invited to check the UPOV codes where:</w:t>
      </w:r>
    </w:p>
    <w:p w:rsidR="00A52162" w:rsidRPr="00EB650D" w:rsidRDefault="00A52162" w:rsidP="00A52162">
      <w:pPr>
        <w:ind w:firstLine="737"/>
        <w:rPr>
          <w:rFonts w:cs="Arial"/>
        </w:rPr>
      </w:pPr>
    </w:p>
    <w:p w:rsidR="00A52162" w:rsidRPr="00EB650D" w:rsidRDefault="00A52162" w:rsidP="00A52162">
      <w:pPr>
        <w:ind w:left="567" w:firstLine="567"/>
        <w:rPr>
          <w:rFonts w:cs="Arial"/>
        </w:rPr>
      </w:pPr>
      <w:r w:rsidRPr="00EB650D">
        <w:rPr>
          <w:rFonts w:cs="Arial"/>
        </w:rPr>
        <w:t>(i)</w:t>
      </w:r>
      <w:r w:rsidRPr="00EB650D">
        <w:rPr>
          <w:rFonts w:cs="Arial"/>
        </w:rPr>
        <w:tab/>
        <w:t xml:space="preserve">many authorities (e.g. 10 or more) have practical experience in DUS testing (based on GENIE database / document TC/xx/4 (e.g. TC/43/4)), have provided interested experts in the drafting of relevant Test Guidelines and/or have protected varieties (based on </w:t>
      </w:r>
      <w:r>
        <w:rPr>
          <w:rFonts w:cs="Arial"/>
        </w:rPr>
        <w:t>PLUTO</w:t>
      </w:r>
      <w:r w:rsidRPr="00EB650D">
        <w:rPr>
          <w:rFonts w:cs="Arial"/>
        </w:rPr>
        <w:t xml:space="preserve"> Database); or</w:t>
      </w:r>
    </w:p>
    <w:p w:rsidR="00A52162" w:rsidRPr="00EB650D" w:rsidRDefault="00A52162" w:rsidP="00A52162">
      <w:pPr>
        <w:ind w:firstLine="539"/>
        <w:rPr>
          <w:rFonts w:cs="Arial"/>
        </w:rPr>
      </w:pPr>
    </w:p>
    <w:p w:rsidR="00A52162" w:rsidRPr="00EB650D" w:rsidRDefault="00A52162" w:rsidP="00A52162">
      <w:pPr>
        <w:ind w:left="567" w:firstLine="567"/>
        <w:rPr>
          <w:rFonts w:cs="Arial"/>
        </w:rPr>
      </w:pPr>
      <w:r w:rsidRPr="00EB650D">
        <w:rPr>
          <w:rFonts w:cs="Arial"/>
        </w:rPr>
        <w:t>(ii)</w:t>
      </w:r>
      <w:r w:rsidRPr="00EB650D">
        <w:rPr>
          <w:rFonts w:cs="Arial"/>
        </w:rPr>
        <w:tab/>
        <w:t>they concern genera or species for which a wide review is considered appropriate by the Office (e.g. because it concerns a proposal for a species or sub</w:t>
      </w:r>
      <w:r w:rsidRPr="00EB650D">
        <w:rPr>
          <w:rFonts w:cs="Arial"/>
        </w:rPr>
        <w:noBreakHyphen/>
        <w:t>species not previously recognized within the genus, or a proposal for restructuring of the UPOV code).</w:t>
      </w:r>
    </w:p>
    <w:p w:rsidR="00A52162" w:rsidRPr="00EB650D" w:rsidRDefault="00A52162" w:rsidP="00A52162">
      <w:pPr>
        <w:ind w:firstLine="737"/>
        <w:rPr>
          <w:rFonts w:cs="Arial"/>
        </w:rPr>
      </w:pPr>
    </w:p>
    <w:p w:rsidR="00A52162" w:rsidRPr="00EB650D" w:rsidRDefault="00A52162" w:rsidP="00A52162">
      <w:pPr>
        <w:ind w:firstLine="567"/>
        <w:rPr>
          <w:rFonts w:cs="Arial"/>
        </w:rPr>
      </w:pPr>
      <w:r w:rsidRPr="00EB650D">
        <w:rPr>
          <w:rFonts w:cs="Arial"/>
        </w:rPr>
        <w:t>(h)</w:t>
      </w:r>
      <w:r w:rsidRPr="00EB650D">
        <w:rPr>
          <w:rFonts w:cs="Arial"/>
        </w:rPr>
        <w:tab/>
        <w:t xml:space="preserve">Checking by specific authorities:  in cases not covered by (g) above, the experts of the relevant TWP(s) of specific authorities will be invited to check the UPOV codes.  The specific authorities being those which have practical DUS testing experience, have provided interested experts in the drafting of relevant Test Guidelines, or which have granted protection for varieties covered by the relevant UPOV code. </w:t>
      </w:r>
    </w:p>
    <w:p w:rsidR="00A52162" w:rsidRDefault="00A52162" w:rsidP="00A52162">
      <w:pPr>
        <w:ind w:firstLine="737"/>
        <w:rPr>
          <w:rFonts w:cs="Arial"/>
        </w:rPr>
      </w:pPr>
    </w:p>
    <w:p w:rsidR="00CF0B5C" w:rsidRPr="00EB650D" w:rsidRDefault="00CF0B5C" w:rsidP="00A52162">
      <w:pPr>
        <w:ind w:firstLine="737"/>
        <w:rPr>
          <w:rFonts w:cs="Arial"/>
        </w:rPr>
      </w:pPr>
    </w:p>
    <w:p w:rsidR="00A52162" w:rsidRPr="00EB650D" w:rsidRDefault="00A52162" w:rsidP="00A52162">
      <w:pPr>
        <w:keepNext/>
        <w:outlineLvl w:val="1"/>
        <w:rPr>
          <w:rFonts w:cs="Arial"/>
          <w:u w:val="single"/>
        </w:rPr>
      </w:pPr>
      <w:r>
        <w:rPr>
          <w:rFonts w:cs="Arial"/>
          <w:highlight w:val="lightGray"/>
          <w:u w:val="single"/>
        </w:rPr>
        <w:t>4</w:t>
      </w:r>
      <w:r w:rsidRPr="00D63921">
        <w:rPr>
          <w:rFonts w:cs="Arial"/>
          <w:highlight w:val="lightGray"/>
        </w:rPr>
        <w:t>.</w:t>
      </w:r>
      <w:r>
        <w:rPr>
          <w:rFonts w:cs="Arial"/>
        </w:rPr>
        <w:t>4</w:t>
      </w:r>
      <w:r w:rsidRPr="00EB650D">
        <w:rPr>
          <w:rFonts w:cs="Arial"/>
        </w:rPr>
        <w:tab/>
      </w:r>
      <w:r w:rsidRPr="00EB650D">
        <w:rPr>
          <w:rFonts w:cs="Arial"/>
          <w:u w:val="single"/>
        </w:rPr>
        <w:t>Updating of Information Linked to UPOV Codes</w:t>
      </w:r>
    </w:p>
    <w:p w:rsidR="00A52162" w:rsidRPr="00EB650D" w:rsidRDefault="00A52162" w:rsidP="00A52162">
      <w:pPr>
        <w:tabs>
          <w:tab w:val="center" w:pos="4536"/>
          <w:tab w:val="right" w:pos="9072"/>
        </w:tabs>
        <w:jc w:val="center"/>
        <w:rPr>
          <w:sz w:val="12"/>
        </w:rPr>
      </w:pPr>
    </w:p>
    <w:p w:rsidR="00A52162" w:rsidRPr="00EB650D" w:rsidRDefault="00A52162" w:rsidP="00A52162">
      <w:pPr>
        <w:ind w:firstLine="567"/>
        <w:rPr>
          <w:rFonts w:cs="Arial"/>
        </w:rPr>
      </w:pPr>
      <w:r w:rsidRPr="00EB650D">
        <w:rPr>
          <w:rFonts w:cs="Arial"/>
        </w:rPr>
        <w:t>(a)</w:t>
      </w:r>
      <w:r w:rsidRPr="00EB650D">
        <w:rPr>
          <w:rFonts w:cs="Arial"/>
        </w:rPr>
        <w:tab/>
        <w:t>UPOV codes might need to be updated to take account of, for example, changes in taxonomic classification, new information on common names, etc.  In the case of changes of taxonomic classification, this might, although it is emphasized that this is not necessarily the case (see section 3.3 (d), above), result in a need to change the UPOV code.  In such cases, the procedure is as explained in section 3.3, above.  In other cases, the Office will amend the information linked to the existing UPOV code as appropriate.</w:t>
      </w:r>
    </w:p>
    <w:p w:rsidR="00A52162" w:rsidRPr="00EB650D" w:rsidRDefault="00A52162" w:rsidP="00A52162">
      <w:pPr>
        <w:ind w:firstLine="737"/>
        <w:rPr>
          <w:rFonts w:cs="Arial"/>
        </w:rPr>
      </w:pPr>
    </w:p>
    <w:p w:rsidR="00A52162" w:rsidRPr="00EB650D" w:rsidRDefault="00A52162" w:rsidP="00A52162">
      <w:pPr>
        <w:ind w:firstLine="567"/>
        <w:rPr>
          <w:rFonts w:cs="Arial"/>
        </w:rPr>
      </w:pPr>
      <w:r w:rsidRPr="00EB650D">
        <w:rPr>
          <w:rFonts w:cs="Arial"/>
        </w:rPr>
        <w:t>(b)</w:t>
      </w:r>
      <w:r w:rsidRPr="00EB650D">
        <w:rPr>
          <w:rFonts w:cs="Arial"/>
        </w:rPr>
        <w:tab/>
        <w:t>The TC, the TWPs and individual communications from members and observers of these bodies will be the principal routes by which the Office will update its information.</w:t>
      </w:r>
    </w:p>
    <w:p w:rsidR="00A52162" w:rsidRDefault="00A52162" w:rsidP="00A52162">
      <w:pPr>
        <w:rPr>
          <w:rFonts w:cs="Arial"/>
        </w:rPr>
      </w:pPr>
    </w:p>
    <w:p w:rsidR="00BC21DE" w:rsidRDefault="00BC21DE" w:rsidP="00A52162">
      <w:pPr>
        <w:rPr>
          <w:rFonts w:cs="Arial"/>
        </w:rPr>
      </w:pPr>
    </w:p>
    <w:p w:rsidR="00A52162" w:rsidRPr="0005400B" w:rsidRDefault="00A52162" w:rsidP="00A52162">
      <w:pPr>
        <w:rPr>
          <w:rFonts w:cs="Arial"/>
        </w:rPr>
      </w:pPr>
    </w:p>
    <w:p w:rsidR="00A52162" w:rsidRPr="005E7C42" w:rsidRDefault="00A52162" w:rsidP="00A52162">
      <w:pPr>
        <w:pStyle w:val="Heading2"/>
        <w:rPr>
          <w:highlight w:val="lightGray"/>
        </w:rPr>
      </w:pPr>
      <w:r w:rsidRPr="005E7C42">
        <w:rPr>
          <w:highlight w:val="lightGray"/>
        </w:rPr>
        <w:t>5</w:t>
      </w:r>
      <w:r w:rsidRPr="005E7C42">
        <w:rPr>
          <w:highlight w:val="lightGray"/>
        </w:rPr>
        <w:tab/>
      </w:r>
      <w:r>
        <w:rPr>
          <w:rFonts w:eastAsiaTheme="minorEastAsia"/>
          <w:highlight w:val="lightGray"/>
        </w:rPr>
        <w:t>UPOV CODE:  APPENDED INFORMATION</w:t>
      </w:r>
      <w:r w:rsidRPr="005E7C42">
        <w:rPr>
          <w:rFonts w:eastAsiaTheme="minorEastAsia"/>
          <w:highlight w:val="lightGray"/>
        </w:rPr>
        <w:t xml:space="preserve">.  </w:t>
      </w:r>
    </w:p>
    <w:p w:rsidR="00A52162" w:rsidRPr="005E7C42" w:rsidRDefault="00A52162" w:rsidP="00A52162">
      <w:pPr>
        <w:rPr>
          <w:rFonts w:cs="Arial"/>
          <w:highlight w:val="lightGray"/>
          <w:u w:val="single"/>
        </w:rPr>
      </w:pPr>
    </w:p>
    <w:p w:rsidR="00A52162" w:rsidRDefault="00A52162" w:rsidP="00A52162">
      <w:pPr>
        <w:tabs>
          <w:tab w:val="left" w:pos="0"/>
        </w:tabs>
        <w:kinsoku w:val="0"/>
        <w:overflowPunct w:val="0"/>
        <w:autoSpaceDE w:val="0"/>
        <w:autoSpaceDN w:val="0"/>
        <w:adjustRightInd w:val="0"/>
        <w:spacing w:line="237" w:lineRule="auto"/>
        <w:ind w:right="103"/>
        <w:rPr>
          <w:rFonts w:cs="Arial"/>
          <w:highlight w:val="lightGray"/>
          <w:u w:val="single"/>
        </w:rPr>
      </w:pPr>
      <w:r>
        <w:rPr>
          <w:rFonts w:cs="Arial"/>
          <w:highlight w:val="lightGray"/>
          <w:u w:val="single"/>
        </w:rPr>
        <w:t>5.1</w:t>
      </w:r>
      <w:r>
        <w:rPr>
          <w:rFonts w:cs="Arial"/>
          <w:highlight w:val="lightGray"/>
          <w:u w:val="single"/>
        </w:rPr>
        <w:tab/>
        <w:t>Appended element construction</w:t>
      </w:r>
    </w:p>
    <w:p w:rsidR="00A52162" w:rsidRDefault="00A52162" w:rsidP="00A52162">
      <w:pPr>
        <w:tabs>
          <w:tab w:val="left" w:pos="0"/>
        </w:tabs>
        <w:kinsoku w:val="0"/>
        <w:overflowPunct w:val="0"/>
        <w:autoSpaceDE w:val="0"/>
        <w:autoSpaceDN w:val="0"/>
        <w:adjustRightInd w:val="0"/>
        <w:spacing w:line="237" w:lineRule="auto"/>
        <w:ind w:right="103"/>
        <w:rPr>
          <w:rFonts w:cs="Arial"/>
          <w:highlight w:val="lightGray"/>
          <w:u w:val="single"/>
        </w:rPr>
      </w:pPr>
    </w:p>
    <w:p w:rsidR="00A52162" w:rsidRDefault="00A52162" w:rsidP="00A52162">
      <w:pPr>
        <w:tabs>
          <w:tab w:val="left" w:pos="0"/>
        </w:tabs>
        <w:kinsoku w:val="0"/>
        <w:overflowPunct w:val="0"/>
        <w:autoSpaceDE w:val="0"/>
        <w:autoSpaceDN w:val="0"/>
        <w:adjustRightInd w:val="0"/>
        <w:spacing w:line="237" w:lineRule="auto"/>
        <w:ind w:right="103"/>
        <w:rPr>
          <w:rFonts w:cs="Arial"/>
          <w:highlight w:val="lightGray"/>
          <w:u w:val="single"/>
        </w:rPr>
      </w:pPr>
      <w:r>
        <w:rPr>
          <w:rFonts w:cs="Arial"/>
          <w:highlight w:val="lightGray"/>
          <w:u w:val="single"/>
        </w:rPr>
        <w:t>5.1.1.</w:t>
      </w:r>
      <w:r>
        <w:rPr>
          <w:rFonts w:cs="Arial"/>
          <w:highlight w:val="lightGray"/>
          <w:u w:val="single"/>
        </w:rPr>
        <w:tab/>
      </w:r>
      <w:r w:rsidRPr="005E7C42">
        <w:rPr>
          <w:rFonts w:cs="Arial"/>
          <w:highlight w:val="lightGray"/>
          <w:u w:val="single"/>
        </w:rPr>
        <w:t xml:space="preserve">Where required, an element </w:t>
      </w:r>
      <w:r>
        <w:rPr>
          <w:rFonts w:cs="Arial"/>
          <w:highlight w:val="lightGray"/>
          <w:u w:val="single"/>
        </w:rPr>
        <w:t>may</w:t>
      </w:r>
      <w:r w:rsidRPr="005E7C42">
        <w:rPr>
          <w:rFonts w:cs="Arial"/>
          <w:highlight w:val="lightGray"/>
          <w:u w:val="single"/>
        </w:rPr>
        <w:t xml:space="preserve"> be appended to </w:t>
      </w:r>
      <w:r>
        <w:rPr>
          <w:rFonts w:cs="Arial"/>
          <w:highlight w:val="lightGray"/>
          <w:u w:val="single"/>
        </w:rPr>
        <w:t>a</w:t>
      </w:r>
      <w:r w:rsidRPr="005E7C42">
        <w:rPr>
          <w:rFonts w:cs="Arial"/>
          <w:highlight w:val="lightGray"/>
          <w:u w:val="single"/>
        </w:rPr>
        <w:t xml:space="preserve"> UPOV code </w:t>
      </w:r>
      <w:r w:rsidRPr="005E7C42">
        <w:rPr>
          <w:rFonts w:eastAsiaTheme="minorEastAsia" w:cs="Arial"/>
          <w:bCs/>
          <w:highlight w:val="lightGray"/>
          <w:u w:val="single"/>
        </w:rPr>
        <w:t xml:space="preserve">to provide information on </w:t>
      </w:r>
      <w:r>
        <w:rPr>
          <w:rFonts w:eastAsiaTheme="minorEastAsia" w:cs="Arial"/>
          <w:bCs/>
          <w:highlight w:val="lightGray"/>
          <w:u w:val="single"/>
        </w:rPr>
        <w:t xml:space="preserve">the </w:t>
      </w:r>
      <w:r w:rsidRPr="005E7C42">
        <w:rPr>
          <w:rFonts w:eastAsiaTheme="minorEastAsia" w:cs="Arial"/>
          <w:bCs/>
          <w:highlight w:val="lightGray"/>
          <w:u w:val="single"/>
        </w:rPr>
        <w:t>variety group</w:t>
      </w:r>
      <w:r>
        <w:rPr>
          <w:rFonts w:eastAsiaTheme="minorEastAsia" w:cs="Arial"/>
          <w:bCs/>
          <w:highlight w:val="lightGray"/>
          <w:u w:val="single"/>
        </w:rPr>
        <w:t xml:space="preserve">, variety </w:t>
      </w:r>
      <w:r w:rsidRPr="005E7C42">
        <w:rPr>
          <w:rFonts w:eastAsiaTheme="minorEastAsia" w:cs="Arial"/>
          <w:bCs/>
          <w:highlight w:val="lightGray"/>
          <w:u w:val="single"/>
        </w:rPr>
        <w:t xml:space="preserve"> type and</w:t>
      </w:r>
      <w:r>
        <w:rPr>
          <w:rFonts w:eastAsiaTheme="minorEastAsia" w:cs="Arial"/>
          <w:bCs/>
          <w:highlight w:val="lightGray"/>
          <w:u w:val="single"/>
        </w:rPr>
        <w:t>/or</w:t>
      </w:r>
      <w:r w:rsidRPr="005E7C42">
        <w:rPr>
          <w:rFonts w:eastAsiaTheme="minorEastAsia" w:cs="Arial"/>
          <w:bCs/>
          <w:highlight w:val="lightGray"/>
          <w:u w:val="single"/>
        </w:rPr>
        <w:t xml:space="preserve"> denomination class</w:t>
      </w:r>
      <w:r w:rsidRPr="005E7C42">
        <w:rPr>
          <w:rFonts w:cs="Arial"/>
          <w:highlight w:val="lightGray"/>
          <w:u w:val="single"/>
        </w:rPr>
        <w:t xml:space="preserve">.  </w:t>
      </w:r>
    </w:p>
    <w:p w:rsidR="00A52162" w:rsidRDefault="00A52162" w:rsidP="00A52162">
      <w:pPr>
        <w:tabs>
          <w:tab w:val="left" w:pos="0"/>
        </w:tabs>
        <w:kinsoku w:val="0"/>
        <w:overflowPunct w:val="0"/>
        <w:autoSpaceDE w:val="0"/>
        <w:autoSpaceDN w:val="0"/>
        <w:adjustRightInd w:val="0"/>
        <w:spacing w:line="237" w:lineRule="auto"/>
        <w:ind w:right="103"/>
        <w:rPr>
          <w:rFonts w:cs="Arial"/>
          <w:highlight w:val="lightGray"/>
          <w:u w:val="single"/>
        </w:rPr>
      </w:pPr>
    </w:p>
    <w:p w:rsidR="00A52162" w:rsidRPr="005E7C42" w:rsidRDefault="00A52162" w:rsidP="00A52162">
      <w:pPr>
        <w:rPr>
          <w:rFonts w:cs="Arial"/>
          <w:highlight w:val="lightGray"/>
          <w:u w:val="single"/>
        </w:rPr>
      </w:pPr>
      <w:r w:rsidRPr="005E7C42">
        <w:rPr>
          <w:rFonts w:cs="Arial"/>
          <w:highlight w:val="lightGray"/>
          <w:u w:val="single"/>
        </w:rPr>
        <w:t>The appended element to UPOV codes is identifiable though the following naming convention:</w:t>
      </w:r>
    </w:p>
    <w:p w:rsidR="00A52162" w:rsidRPr="005E7C42" w:rsidRDefault="00A52162" w:rsidP="00A52162">
      <w:pPr>
        <w:rPr>
          <w:rFonts w:eastAsiaTheme="minorEastAsia" w:cs="Arial"/>
          <w:bCs/>
          <w:highlight w:val="lightGray"/>
          <w:u w:val="single"/>
        </w:rPr>
      </w:pPr>
    </w:p>
    <w:p w:rsidR="00A52162" w:rsidRPr="005E7C42" w:rsidRDefault="00A52162" w:rsidP="00A52162">
      <w:pPr>
        <w:numPr>
          <w:ilvl w:val="0"/>
          <w:numId w:val="49"/>
        </w:numPr>
        <w:kinsoku w:val="0"/>
        <w:overflowPunct w:val="0"/>
        <w:autoSpaceDE w:val="0"/>
        <w:autoSpaceDN w:val="0"/>
        <w:adjustRightInd w:val="0"/>
        <w:spacing w:before="7"/>
        <w:ind w:left="1134" w:hanging="567"/>
        <w:contextualSpacing/>
        <w:rPr>
          <w:rFonts w:eastAsiaTheme="minorEastAsia"/>
          <w:color w:val="000000"/>
          <w:highlight w:val="lightGray"/>
          <w:u w:val="single"/>
        </w:rPr>
      </w:pPr>
      <w:r w:rsidRPr="005E7C42">
        <w:rPr>
          <w:rFonts w:eastAsiaTheme="minorEastAsia" w:cs="Arial"/>
          <w:highlight w:val="lightGray"/>
          <w:u w:val="single"/>
        </w:rPr>
        <w:t xml:space="preserve">A digit prefix identifies the new appended element.  </w:t>
      </w:r>
    </w:p>
    <w:p w:rsidR="00A52162" w:rsidRPr="005E7C42" w:rsidRDefault="00A52162" w:rsidP="00A52162">
      <w:pPr>
        <w:numPr>
          <w:ilvl w:val="0"/>
          <w:numId w:val="49"/>
        </w:numPr>
        <w:kinsoku w:val="0"/>
        <w:overflowPunct w:val="0"/>
        <w:autoSpaceDE w:val="0"/>
        <w:autoSpaceDN w:val="0"/>
        <w:adjustRightInd w:val="0"/>
        <w:spacing w:before="7"/>
        <w:ind w:left="1134" w:hanging="567"/>
        <w:contextualSpacing/>
        <w:rPr>
          <w:rFonts w:eastAsiaTheme="minorEastAsia"/>
          <w:color w:val="000000"/>
          <w:highlight w:val="lightGray"/>
          <w:u w:val="single"/>
        </w:rPr>
      </w:pPr>
      <w:r w:rsidRPr="005E7C42">
        <w:rPr>
          <w:rFonts w:eastAsiaTheme="minorEastAsia" w:cs="Arial"/>
          <w:highlight w:val="lightGray"/>
          <w:u w:val="single"/>
        </w:rPr>
        <w:t>Different digits could, if appropriate, indicate different categories of information.</w:t>
      </w:r>
      <w:r w:rsidRPr="005E7C42">
        <w:rPr>
          <w:rFonts w:eastAsiaTheme="minorEastAsia"/>
          <w:color w:val="000000"/>
          <w:highlight w:val="lightGray"/>
          <w:u w:val="single"/>
        </w:rPr>
        <w:t xml:space="preserve">  </w:t>
      </w:r>
    </w:p>
    <w:p w:rsidR="00A52162" w:rsidRPr="005E7C42" w:rsidRDefault="00A52162" w:rsidP="00A52162">
      <w:pPr>
        <w:kinsoku w:val="0"/>
        <w:overflowPunct w:val="0"/>
        <w:autoSpaceDE w:val="0"/>
        <w:autoSpaceDN w:val="0"/>
        <w:adjustRightInd w:val="0"/>
        <w:spacing w:before="7"/>
        <w:rPr>
          <w:color w:val="000000"/>
          <w:highlight w:val="lightGray"/>
          <w:u w:val="single"/>
        </w:rPr>
      </w:pPr>
    </w:p>
    <w:p w:rsidR="00A52162" w:rsidRPr="005E7C42" w:rsidRDefault="00A52162" w:rsidP="00795E0E">
      <w:pPr>
        <w:keepNext/>
        <w:tabs>
          <w:tab w:val="left" w:pos="0"/>
        </w:tabs>
        <w:kinsoku w:val="0"/>
        <w:overflowPunct w:val="0"/>
        <w:autoSpaceDE w:val="0"/>
        <w:autoSpaceDN w:val="0"/>
        <w:adjustRightInd w:val="0"/>
        <w:spacing w:line="237" w:lineRule="auto"/>
        <w:ind w:right="103"/>
        <w:rPr>
          <w:rFonts w:cs="Arial"/>
          <w:highlight w:val="lightGray"/>
          <w:u w:val="single"/>
        </w:rPr>
      </w:pPr>
      <w:r>
        <w:rPr>
          <w:rFonts w:cs="Arial"/>
          <w:highlight w:val="lightGray"/>
          <w:u w:val="single"/>
        </w:rPr>
        <w:lastRenderedPageBreak/>
        <w:t>T</w:t>
      </w:r>
      <w:r w:rsidRPr="005E7C42">
        <w:rPr>
          <w:rFonts w:cs="Arial"/>
          <w:highlight w:val="lightGray"/>
          <w:u w:val="single"/>
        </w:rPr>
        <w:t xml:space="preserve">his element </w:t>
      </w:r>
      <w:r>
        <w:rPr>
          <w:rFonts w:cs="Arial"/>
          <w:highlight w:val="lightGray"/>
          <w:u w:val="single"/>
        </w:rPr>
        <w:t>may</w:t>
      </w:r>
      <w:r w:rsidRPr="005E7C42">
        <w:rPr>
          <w:rFonts w:cs="Arial"/>
          <w:highlight w:val="lightGray"/>
          <w:u w:val="single"/>
        </w:rPr>
        <w:t xml:space="preserve"> be appended to any UPOV code, regardless of plant taxa (genera, species or subspecies levels).  Examples:</w:t>
      </w:r>
    </w:p>
    <w:p w:rsidR="00A52162" w:rsidRPr="005E7C42" w:rsidRDefault="00A52162" w:rsidP="00795E0E">
      <w:pPr>
        <w:keepNext/>
        <w:tabs>
          <w:tab w:val="left" w:pos="3969"/>
        </w:tabs>
        <w:kinsoku w:val="0"/>
        <w:overflowPunct w:val="0"/>
        <w:autoSpaceDE w:val="0"/>
        <w:autoSpaceDN w:val="0"/>
        <w:adjustRightInd w:val="0"/>
        <w:spacing w:line="237" w:lineRule="auto"/>
        <w:ind w:left="3969" w:right="103" w:hanging="3969"/>
        <w:rPr>
          <w:rFonts w:cs="Arial"/>
          <w:highlight w:val="lightGray"/>
          <w:u w:val="single"/>
        </w:rPr>
      </w:pPr>
    </w:p>
    <w:p w:rsidR="00A52162" w:rsidRPr="005E7C42" w:rsidRDefault="00A52162" w:rsidP="00A52162">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rPr>
      </w:pPr>
      <w:r w:rsidRPr="005E7C42">
        <w:rPr>
          <w:rFonts w:cs="Arial"/>
          <w:highlight w:val="lightGray"/>
          <w:u w:val="single"/>
        </w:rPr>
        <w:t xml:space="preserve">UPOV code for genus </w:t>
      </w:r>
      <w:r w:rsidRPr="005E7C42">
        <w:rPr>
          <w:rFonts w:cs="Arial"/>
          <w:i/>
          <w:highlight w:val="lightGray"/>
          <w:u w:val="single"/>
        </w:rPr>
        <w:t>Abies</w:t>
      </w:r>
      <w:r w:rsidRPr="005E7C42">
        <w:rPr>
          <w:rFonts w:cs="Arial"/>
          <w:highlight w:val="lightGray"/>
          <w:u w:val="single"/>
        </w:rPr>
        <w:t>:</w:t>
      </w:r>
      <w:r w:rsidRPr="005E7C42">
        <w:rPr>
          <w:rFonts w:cs="Arial"/>
          <w:highlight w:val="lightGray"/>
          <w:u w:val="single"/>
        </w:rPr>
        <w:tab/>
      </w:r>
      <w:r w:rsidRPr="005E7C42">
        <w:rPr>
          <w:rFonts w:cs="Arial"/>
          <w:highlight w:val="lightGray"/>
          <w:u w:val="single"/>
        </w:rPr>
        <w:tab/>
        <w:t xml:space="preserve">ABIES </w:t>
      </w:r>
    </w:p>
    <w:p w:rsidR="00A52162" w:rsidRPr="005E7C42" w:rsidRDefault="00A52162" w:rsidP="00A52162">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rPr>
      </w:pPr>
      <w:r w:rsidRPr="005E7C42">
        <w:rPr>
          <w:rFonts w:cs="Arial"/>
          <w:highlight w:val="lightGray"/>
          <w:u w:val="single"/>
        </w:rPr>
        <w:t xml:space="preserve">UPOV code with appended element: </w:t>
      </w:r>
      <w:r w:rsidRPr="005E7C42">
        <w:rPr>
          <w:rFonts w:cs="Arial"/>
          <w:highlight w:val="lightGray"/>
          <w:u w:val="single"/>
        </w:rPr>
        <w:tab/>
        <w:t>ABIES_1234</w:t>
      </w:r>
    </w:p>
    <w:p w:rsidR="00A52162" w:rsidRPr="005E7C42" w:rsidRDefault="00A52162" w:rsidP="00A52162">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rPr>
      </w:pPr>
    </w:p>
    <w:p w:rsidR="00A52162" w:rsidRPr="005E7C42" w:rsidRDefault="00A52162" w:rsidP="00A52162">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rPr>
      </w:pPr>
      <w:r w:rsidRPr="005E7C42">
        <w:rPr>
          <w:rFonts w:cs="Arial"/>
          <w:highlight w:val="lightGray"/>
          <w:u w:val="single"/>
        </w:rPr>
        <w:t xml:space="preserve">UPOV code for species </w:t>
      </w:r>
      <w:r w:rsidRPr="005E7C42">
        <w:rPr>
          <w:rFonts w:cs="Arial"/>
          <w:i/>
          <w:highlight w:val="lightGray"/>
          <w:u w:val="single"/>
        </w:rPr>
        <w:t>Abies sibirica</w:t>
      </w:r>
      <w:r w:rsidRPr="005E7C42">
        <w:rPr>
          <w:rFonts w:cs="Arial"/>
          <w:highlight w:val="lightGray"/>
          <w:u w:val="single"/>
        </w:rPr>
        <w:t xml:space="preserve">: </w:t>
      </w:r>
      <w:r w:rsidRPr="005E7C42">
        <w:rPr>
          <w:rFonts w:cs="Arial"/>
          <w:highlight w:val="lightGray"/>
          <w:u w:val="single"/>
        </w:rPr>
        <w:tab/>
        <w:t>ABIES_SIB</w:t>
      </w:r>
    </w:p>
    <w:p w:rsidR="00A52162" w:rsidRPr="005E7C42" w:rsidRDefault="00A52162" w:rsidP="00A52162">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rPr>
      </w:pPr>
      <w:r w:rsidRPr="005E7C42">
        <w:rPr>
          <w:rFonts w:cs="Arial"/>
          <w:highlight w:val="lightGray"/>
          <w:u w:val="single"/>
        </w:rPr>
        <w:t xml:space="preserve">UPOV code with appended element: </w:t>
      </w:r>
      <w:r w:rsidRPr="005E7C42">
        <w:rPr>
          <w:rFonts w:cs="Arial"/>
          <w:highlight w:val="lightGray"/>
          <w:u w:val="single"/>
        </w:rPr>
        <w:tab/>
        <w:t>ABIES_SIB_1234</w:t>
      </w:r>
    </w:p>
    <w:p w:rsidR="00A52162" w:rsidRPr="005E7C42" w:rsidRDefault="00A52162" w:rsidP="00A52162">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rPr>
      </w:pPr>
    </w:p>
    <w:p w:rsidR="00A52162" w:rsidRPr="005E7C42" w:rsidRDefault="00A52162" w:rsidP="00A52162">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rPr>
      </w:pPr>
      <w:r w:rsidRPr="005E7C42">
        <w:rPr>
          <w:rFonts w:cs="Arial"/>
          <w:highlight w:val="lightGray"/>
          <w:u w:val="single"/>
        </w:rPr>
        <w:t xml:space="preserve">UPOV code for sub-species </w:t>
      </w:r>
      <w:r w:rsidRPr="005E7C42">
        <w:rPr>
          <w:rFonts w:cs="Arial"/>
          <w:i/>
          <w:highlight w:val="lightGray"/>
          <w:u w:val="single"/>
        </w:rPr>
        <w:t>Abies sibirica</w:t>
      </w:r>
      <w:r w:rsidRPr="005E7C42">
        <w:rPr>
          <w:rFonts w:cs="Arial"/>
          <w:highlight w:val="lightGray"/>
          <w:u w:val="single"/>
        </w:rPr>
        <w:t xml:space="preserve"> subsp. </w:t>
      </w:r>
      <w:r w:rsidRPr="005E7C42">
        <w:rPr>
          <w:rFonts w:cs="Arial"/>
          <w:i/>
          <w:highlight w:val="lightGray"/>
          <w:u w:val="single"/>
        </w:rPr>
        <w:t>semenovii</w:t>
      </w:r>
      <w:r w:rsidRPr="005E7C42">
        <w:rPr>
          <w:rFonts w:cs="Arial"/>
          <w:highlight w:val="lightGray"/>
          <w:u w:val="single"/>
        </w:rPr>
        <w:t>:</w:t>
      </w:r>
      <w:r w:rsidRPr="005E7C42">
        <w:rPr>
          <w:rFonts w:cs="Arial"/>
          <w:highlight w:val="lightGray"/>
          <w:u w:val="single"/>
        </w:rPr>
        <w:tab/>
        <w:t>ABIES_SIB_SEM</w:t>
      </w:r>
    </w:p>
    <w:p w:rsidR="00A52162" w:rsidRPr="005E7C42" w:rsidRDefault="00A52162" w:rsidP="00A52162">
      <w:pPr>
        <w:tabs>
          <w:tab w:val="left" w:leader="dot" w:pos="567"/>
          <w:tab w:val="left" w:leader="dot" w:pos="7371"/>
        </w:tabs>
        <w:kinsoku w:val="0"/>
        <w:overflowPunct w:val="0"/>
        <w:autoSpaceDE w:val="0"/>
        <w:autoSpaceDN w:val="0"/>
        <w:adjustRightInd w:val="0"/>
        <w:spacing w:line="238" w:lineRule="auto"/>
        <w:ind w:left="567" w:right="102"/>
        <w:rPr>
          <w:rFonts w:cs="Arial"/>
          <w:highlight w:val="lightGray"/>
          <w:u w:val="single"/>
        </w:rPr>
      </w:pPr>
      <w:r w:rsidRPr="005E7C42">
        <w:rPr>
          <w:rFonts w:cs="Arial"/>
          <w:highlight w:val="lightGray"/>
          <w:u w:val="single"/>
        </w:rPr>
        <w:t xml:space="preserve">UPOV code with appended element: </w:t>
      </w:r>
      <w:r w:rsidRPr="005E7C42">
        <w:rPr>
          <w:rFonts w:cs="Arial"/>
          <w:highlight w:val="lightGray"/>
          <w:u w:val="single"/>
        </w:rPr>
        <w:tab/>
        <w:t>ABIES_SIB_SEM_1234</w:t>
      </w:r>
    </w:p>
    <w:p w:rsidR="00A52162" w:rsidRPr="005E7C42" w:rsidRDefault="00A52162" w:rsidP="00A52162">
      <w:pPr>
        <w:keepNext/>
        <w:outlineLvl w:val="2"/>
        <w:rPr>
          <w:rFonts w:cs="Arial"/>
          <w:highlight w:val="lightGray"/>
          <w:u w:val="single"/>
        </w:rPr>
      </w:pPr>
    </w:p>
    <w:p w:rsidR="00A52162" w:rsidRPr="005E7C42" w:rsidRDefault="00A52162" w:rsidP="00A52162">
      <w:pPr>
        <w:kinsoku w:val="0"/>
        <w:overflowPunct w:val="0"/>
        <w:autoSpaceDE w:val="0"/>
        <w:autoSpaceDN w:val="0"/>
        <w:adjustRightInd w:val="0"/>
        <w:spacing w:before="7"/>
        <w:rPr>
          <w:rFonts w:cs="Arial"/>
          <w:highlight w:val="lightGray"/>
          <w:u w:val="single"/>
        </w:rPr>
      </w:pPr>
    </w:p>
    <w:p w:rsidR="00A52162" w:rsidRPr="00CF0B5C" w:rsidRDefault="00A52162" w:rsidP="00A52162">
      <w:pPr>
        <w:keepNext/>
        <w:outlineLvl w:val="2"/>
        <w:rPr>
          <w:highlight w:val="lightGray"/>
          <w:u w:val="single"/>
        </w:rPr>
      </w:pPr>
      <w:bookmarkStart w:id="3" w:name="_Toc65759865"/>
      <w:r w:rsidRPr="00CF0B5C">
        <w:rPr>
          <w:highlight w:val="lightGray"/>
          <w:u w:val="single"/>
        </w:rPr>
        <w:t>5.2</w:t>
      </w:r>
      <w:r w:rsidRPr="00CF0B5C">
        <w:rPr>
          <w:highlight w:val="lightGray"/>
          <w:u w:val="single"/>
        </w:rPr>
        <w:tab/>
        <w:t>Procedure for introducing and amending the appended UPOV code element</w:t>
      </w:r>
      <w:bookmarkEnd w:id="3"/>
    </w:p>
    <w:p w:rsidR="00A52162" w:rsidRPr="00CF0B5C" w:rsidRDefault="00A52162" w:rsidP="00A52162">
      <w:pPr>
        <w:keepNext/>
        <w:kinsoku w:val="0"/>
        <w:overflowPunct w:val="0"/>
        <w:autoSpaceDE w:val="0"/>
        <w:autoSpaceDN w:val="0"/>
        <w:adjustRightInd w:val="0"/>
        <w:spacing w:before="7"/>
        <w:rPr>
          <w:rFonts w:cs="Arial"/>
          <w:highlight w:val="lightGray"/>
          <w:u w:val="single"/>
        </w:rPr>
      </w:pPr>
    </w:p>
    <w:p w:rsidR="00A52162" w:rsidRPr="00CF0B5C" w:rsidRDefault="00A52162" w:rsidP="00A52162">
      <w:pPr>
        <w:keepNext/>
        <w:kinsoku w:val="0"/>
        <w:overflowPunct w:val="0"/>
        <w:autoSpaceDE w:val="0"/>
        <w:autoSpaceDN w:val="0"/>
        <w:adjustRightInd w:val="0"/>
        <w:spacing w:before="7"/>
        <w:rPr>
          <w:rFonts w:cs="Arial"/>
          <w:highlight w:val="lightGray"/>
          <w:u w:val="single"/>
        </w:rPr>
      </w:pPr>
      <w:r w:rsidRPr="00CF0B5C">
        <w:rPr>
          <w:rFonts w:cs="Arial"/>
          <w:highlight w:val="lightGray"/>
          <w:u w:val="single"/>
        </w:rPr>
        <w:t xml:space="preserve">The relevant TWP(s) will make or consider proposals for appending the new elements to UPOV codes and any subsequent amendments.  The relevant </w:t>
      </w:r>
      <w:r w:rsidRPr="00CF0B5C">
        <w:rPr>
          <w:rFonts w:eastAsiaTheme="minorEastAsia"/>
          <w:highlight w:val="lightGray"/>
          <w:u w:val="single"/>
        </w:rPr>
        <w:t xml:space="preserve">TWP(s) would propose the required information to be appended, including the definition of any groups or types of crops, </w:t>
      </w:r>
      <w:r w:rsidRPr="00CF0B5C">
        <w:rPr>
          <w:rFonts w:cs="Arial"/>
          <w:highlight w:val="lightGray"/>
          <w:u w:val="single"/>
        </w:rPr>
        <w:t>and any subsequent amendments</w:t>
      </w:r>
      <w:r w:rsidRPr="00CF0B5C">
        <w:rPr>
          <w:rFonts w:eastAsiaTheme="minorEastAsia"/>
          <w:highlight w:val="lightGray"/>
          <w:u w:val="single"/>
        </w:rPr>
        <w:t xml:space="preserve">.  The TWP proposals would then be considered for approval by the Technical Committee.  </w:t>
      </w:r>
    </w:p>
    <w:p w:rsidR="00A52162" w:rsidRPr="00CF0B5C" w:rsidRDefault="00A52162" w:rsidP="00A52162">
      <w:pPr>
        <w:kinsoku w:val="0"/>
        <w:overflowPunct w:val="0"/>
        <w:autoSpaceDE w:val="0"/>
        <w:autoSpaceDN w:val="0"/>
        <w:adjustRightInd w:val="0"/>
        <w:spacing w:before="7"/>
        <w:rPr>
          <w:rFonts w:cs="Arial"/>
          <w:highlight w:val="lightGray"/>
          <w:u w:val="single"/>
        </w:rPr>
      </w:pPr>
    </w:p>
    <w:p w:rsidR="00A52162" w:rsidRPr="00CF0B5C" w:rsidRDefault="00A52162" w:rsidP="00A52162">
      <w:pPr>
        <w:kinsoku w:val="0"/>
        <w:overflowPunct w:val="0"/>
        <w:autoSpaceDE w:val="0"/>
        <w:autoSpaceDN w:val="0"/>
        <w:adjustRightInd w:val="0"/>
        <w:spacing w:before="7"/>
        <w:rPr>
          <w:rFonts w:cs="Arial"/>
          <w:highlight w:val="lightGray"/>
          <w:u w:val="single"/>
        </w:rPr>
      </w:pPr>
    </w:p>
    <w:p w:rsidR="00A52162" w:rsidRPr="00CF0B5C" w:rsidRDefault="00A52162" w:rsidP="00A52162">
      <w:pPr>
        <w:keepNext/>
        <w:outlineLvl w:val="2"/>
        <w:rPr>
          <w:rFonts w:eastAsiaTheme="minorEastAsia"/>
          <w:highlight w:val="lightGray"/>
          <w:u w:val="single"/>
        </w:rPr>
      </w:pPr>
      <w:bookmarkStart w:id="4" w:name="_Toc65759866"/>
      <w:r w:rsidRPr="00CF0B5C">
        <w:rPr>
          <w:rFonts w:eastAsiaTheme="minorEastAsia"/>
          <w:highlight w:val="lightGray"/>
          <w:u w:val="single"/>
        </w:rPr>
        <w:t>5.3</w:t>
      </w:r>
      <w:r w:rsidRPr="00CF0B5C">
        <w:rPr>
          <w:rFonts w:eastAsiaTheme="minorEastAsia"/>
          <w:highlight w:val="lightGray"/>
          <w:u w:val="single"/>
        </w:rPr>
        <w:tab/>
      </w:r>
      <w:bookmarkEnd w:id="4"/>
      <w:r w:rsidRPr="00CF0B5C">
        <w:rPr>
          <w:rFonts w:eastAsiaTheme="minorEastAsia"/>
          <w:highlight w:val="lightGray"/>
          <w:u w:val="single"/>
        </w:rPr>
        <w:t xml:space="preserve">Use of the appended </w:t>
      </w:r>
      <w:r w:rsidRPr="00CF0B5C">
        <w:rPr>
          <w:highlight w:val="lightGray"/>
          <w:u w:val="single"/>
        </w:rPr>
        <w:t>UPOV code element</w:t>
      </w:r>
    </w:p>
    <w:p w:rsidR="00A52162" w:rsidRPr="00CF0B5C" w:rsidRDefault="00A52162" w:rsidP="00A52162">
      <w:pPr>
        <w:tabs>
          <w:tab w:val="left" w:pos="1134"/>
        </w:tabs>
        <w:kinsoku w:val="0"/>
        <w:overflowPunct w:val="0"/>
        <w:autoSpaceDE w:val="0"/>
        <w:autoSpaceDN w:val="0"/>
        <w:adjustRightInd w:val="0"/>
        <w:spacing w:before="10"/>
        <w:rPr>
          <w:rFonts w:cs="Arial"/>
          <w:highlight w:val="lightGray"/>
          <w:u w:val="single"/>
        </w:rPr>
      </w:pPr>
    </w:p>
    <w:p w:rsidR="00A52162" w:rsidRPr="00CF0B5C" w:rsidRDefault="00A52162" w:rsidP="00A52162">
      <w:pPr>
        <w:rPr>
          <w:rFonts w:cs="Arial"/>
          <w:spacing w:val="-2"/>
          <w:highlight w:val="lightGray"/>
          <w:u w:val="single"/>
        </w:rPr>
      </w:pPr>
      <w:r w:rsidRPr="00CF0B5C">
        <w:rPr>
          <w:rFonts w:eastAsiaTheme="minorEastAsia" w:cs="Arial"/>
          <w:bCs/>
          <w:spacing w:val="-2"/>
          <w:highlight w:val="lightGray"/>
          <w:u w:val="single"/>
        </w:rPr>
        <w:t xml:space="preserve">The UPOV code structure including the appended element to UPOV codes is compatible with databases and systems that do not use the appended element.  In particular, </w:t>
      </w:r>
      <w:r w:rsidRPr="00CF0B5C">
        <w:rPr>
          <w:rFonts w:cs="Arial"/>
          <w:spacing w:val="-2"/>
          <w:highlight w:val="lightGray"/>
          <w:u w:val="single"/>
        </w:rPr>
        <w:t xml:space="preserve">the UPOV codes using the appended element is compatible with existing databases and systems, even if those systems and databases do not support the appended element.  In this regard, all users have the possibility not to use the appended element in UPOV codes. </w:t>
      </w:r>
    </w:p>
    <w:p w:rsidR="00A52162" w:rsidRPr="00CF0B5C" w:rsidRDefault="00A52162" w:rsidP="00A52162">
      <w:pPr>
        <w:rPr>
          <w:rFonts w:eastAsiaTheme="minorEastAsia" w:cs="Arial"/>
          <w:bCs/>
          <w:highlight w:val="lightGray"/>
          <w:u w:val="single"/>
        </w:rPr>
      </w:pPr>
    </w:p>
    <w:p w:rsidR="00A52162" w:rsidRPr="00CF0B5C" w:rsidRDefault="00A52162" w:rsidP="00A52162">
      <w:pPr>
        <w:rPr>
          <w:rFonts w:eastAsiaTheme="minorEastAsia" w:cs="Arial"/>
          <w:bCs/>
          <w:highlight w:val="lightGray"/>
          <w:u w:val="single"/>
        </w:rPr>
      </w:pPr>
    </w:p>
    <w:p w:rsidR="00A52162" w:rsidRPr="00CF0B5C" w:rsidRDefault="00A52162" w:rsidP="00A52162">
      <w:pPr>
        <w:keepNext/>
        <w:outlineLvl w:val="2"/>
        <w:rPr>
          <w:rFonts w:eastAsiaTheme="minorEastAsia"/>
          <w:highlight w:val="lightGray"/>
          <w:u w:val="single"/>
        </w:rPr>
      </w:pPr>
      <w:r w:rsidRPr="00CF0B5C">
        <w:rPr>
          <w:rFonts w:eastAsiaTheme="minorEastAsia"/>
          <w:highlight w:val="lightGray"/>
          <w:u w:val="single"/>
        </w:rPr>
        <w:t>5.4</w:t>
      </w:r>
      <w:r w:rsidRPr="00CF0B5C">
        <w:rPr>
          <w:rFonts w:eastAsiaTheme="minorEastAsia"/>
          <w:highlight w:val="lightGray"/>
          <w:u w:val="single"/>
        </w:rPr>
        <w:tab/>
        <w:t>Notification of appended elements to UPOV Codes</w:t>
      </w:r>
    </w:p>
    <w:p w:rsidR="00A52162" w:rsidRPr="005E7C42" w:rsidRDefault="00A52162" w:rsidP="00A52162">
      <w:pPr>
        <w:rPr>
          <w:rFonts w:eastAsiaTheme="minorEastAsia" w:cs="Arial"/>
          <w:bCs/>
          <w:highlight w:val="lightGray"/>
          <w:u w:val="single"/>
        </w:rPr>
      </w:pPr>
    </w:p>
    <w:p w:rsidR="00A52162" w:rsidRPr="00F8267D" w:rsidRDefault="00A52162" w:rsidP="00A52162">
      <w:pPr>
        <w:rPr>
          <w:rFonts w:eastAsiaTheme="minorEastAsia" w:cs="Arial"/>
          <w:bCs/>
          <w:highlight w:val="yellow"/>
          <w:u w:val="single"/>
        </w:rPr>
      </w:pPr>
      <w:r w:rsidRPr="005E7C42">
        <w:rPr>
          <w:rFonts w:eastAsiaTheme="minorEastAsia" w:cs="Arial"/>
          <w:bCs/>
          <w:highlight w:val="lightGray"/>
          <w:u w:val="single"/>
        </w:rPr>
        <w:t>When a</w:t>
      </w:r>
      <w:r w:rsidRPr="005E7C42">
        <w:rPr>
          <w:rFonts w:cs="Arial"/>
          <w:highlight w:val="lightGray"/>
          <w:u w:val="single"/>
        </w:rPr>
        <w:t xml:space="preserve">n appended element </w:t>
      </w:r>
      <w:r>
        <w:rPr>
          <w:rFonts w:cs="Arial"/>
          <w:highlight w:val="lightGray"/>
          <w:u w:val="single"/>
        </w:rPr>
        <w:t>is introduced for a</w:t>
      </w:r>
      <w:r w:rsidRPr="005E7C42">
        <w:rPr>
          <w:rFonts w:cs="Arial"/>
          <w:highlight w:val="lightGray"/>
          <w:u w:val="single"/>
        </w:rPr>
        <w:t xml:space="preserve"> UPOV code</w:t>
      </w:r>
      <w:r>
        <w:rPr>
          <w:rFonts w:cs="Arial"/>
          <w:highlight w:val="lightGray"/>
          <w:u w:val="single"/>
        </w:rPr>
        <w:t>,</w:t>
      </w:r>
      <w:r w:rsidRPr="005E7C42">
        <w:rPr>
          <w:rFonts w:cs="Arial"/>
          <w:highlight w:val="lightGray"/>
          <w:u w:val="single"/>
        </w:rPr>
        <w:t xml:space="preserve"> all members of the Union and contributors of data to the </w:t>
      </w:r>
      <w:r>
        <w:rPr>
          <w:rFonts w:cs="Arial"/>
          <w:highlight w:val="lightGray"/>
          <w:u w:val="single"/>
        </w:rPr>
        <w:t>PLUTO</w:t>
      </w:r>
      <w:r w:rsidRPr="005E7C42">
        <w:rPr>
          <w:rFonts w:cs="Arial"/>
          <w:highlight w:val="lightGray"/>
          <w:u w:val="single"/>
        </w:rPr>
        <w:t xml:space="preserve"> Database </w:t>
      </w:r>
      <w:r>
        <w:rPr>
          <w:rFonts w:cs="Arial"/>
          <w:highlight w:val="lightGray"/>
          <w:u w:val="single"/>
        </w:rPr>
        <w:t>will</w:t>
      </w:r>
      <w:r w:rsidRPr="005E7C42">
        <w:rPr>
          <w:rFonts w:cs="Arial"/>
          <w:highlight w:val="lightGray"/>
          <w:u w:val="single"/>
        </w:rPr>
        <w:t xml:space="preserve"> be informed.  </w:t>
      </w:r>
    </w:p>
    <w:p w:rsidR="00A52162" w:rsidRDefault="00A52162" w:rsidP="00A52162">
      <w:pPr>
        <w:rPr>
          <w:rFonts w:cs="Arial"/>
        </w:rPr>
      </w:pPr>
    </w:p>
    <w:p w:rsidR="00BC21DE" w:rsidRPr="0005400B" w:rsidRDefault="00BC21DE" w:rsidP="00A52162">
      <w:pPr>
        <w:rPr>
          <w:rFonts w:cs="Arial"/>
        </w:rPr>
      </w:pPr>
    </w:p>
    <w:p w:rsidR="00A52162" w:rsidRPr="0005400B" w:rsidRDefault="00A52162" w:rsidP="00A52162">
      <w:pPr>
        <w:rPr>
          <w:rFonts w:cs="Arial"/>
        </w:rPr>
      </w:pPr>
    </w:p>
    <w:p w:rsidR="00A52162" w:rsidRPr="0005400B" w:rsidRDefault="00A52162" w:rsidP="00A52162">
      <w:pPr>
        <w:keepNext/>
        <w:outlineLvl w:val="0"/>
        <w:rPr>
          <w:caps/>
        </w:rPr>
      </w:pPr>
      <w:r>
        <w:rPr>
          <w:caps/>
        </w:rPr>
        <w:t>6</w:t>
      </w:r>
      <w:r w:rsidRPr="0005400B">
        <w:rPr>
          <w:caps/>
        </w:rPr>
        <w:t>.</w:t>
      </w:r>
      <w:r w:rsidRPr="0005400B">
        <w:rPr>
          <w:caps/>
        </w:rPr>
        <w:tab/>
        <w:t>Publication of UPOV Codes</w:t>
      </w:r>
    </w:p>
    <w:p w:rsidR="00A52162" w:rsidRPr="0005400B" w:rsidRDefault="00A52162" w:rsidP="00A52162">
      <w:pPr>
        <w:rPr>
          <w:rFonts w:cs="Arial"/>
        </w:rPr>
      </w:pPr>
    </w:p>
    <w:p w:rsidR="00A52162" w:rsidRPr="0005400B" w:rsidRDefault="00A52162" w:rsidP="00A52162">
      <w:pPr>
        <w:rPr>
          <w:rFonts w:cs="Arial"/>
          <w:snapToGrid w:val="0"/>
        </w:rPr>
      </w:pPr>
      <w:r>
        <w:rPr>
          <w:rFonts w:cs="Arial"/>
          <w:snapToGrid w:val="0"/>
        </w:rPr>
        <w:t>6</w:t>
      </w:r>
      <w:r w:rsidRPr="0005400B">
        <w:rPr>
          <w:rFonts w:cs="Arial"/>
          <w:snapToGrid w:val="0"/>
        </w:rPr>
        <w:t>.1</w:t>
      </w:r>
      <w:r w:rsidRPr="0005400B">
        <w:rPr>
          <w:rFonts w:cs="Arial"/>
          <w:snapToGrid w:val="0"/>
        </w:rPr>
        <w:tab/>
        <w:t xml:space="preserve">As explained in Section 3.2, all UPOV codes can be accessed in the GENIE database, which is available on the UPOV website (see </w:t>
      </w:r>
      <w:hyperlink r:id="rId10" w:history="1">
        <w:r w:rsidRPr="0005400B">
          <w:rPr>
            <w:rFonts w:cs="Arial"/>
            <w:snapToGrid w:val="0"/>
            <w:color w:val="0000FF"/>
            <w:u w:val="single"/>
          </w:rPr>
          <w:t>http://www.upov.int/genie/en/</w:t>
        </w:r>
      </w:hyperlink>
      <w:r w:rsidRPr="0005400B">
        <w:rPr>
          <w:rFonts w:cs="Arial"/>
          <w:snapToGrid w:val="0"/>
        </w:rPr>
        <w:t>).</w:t>
      </w:r>
    </w:p>
    <w:p w:rsidR="00BC21DE" w:rsidRPr="0005400B" w:rsidRDefault="00BC21DE" w:rsidP="00A52162">
      <w:pPr>
        <w:rPr>
          <w:rFonts w:cs="Arial"/>
          <w:snapToGrid w:val="0"/>
        </w:rPr>
      </w:pPr>
    </w:p>
    <w:p w:rsidR="00A52162" w:rsidRPr="0005400B" w:rsidRDefault="00A52162" w:rsidP="00A52162">
      <w:pPr>
        <w:rPr>
          <w:rFonts w:cs="Arial"/>
          <w:snapToGrid w:val="0"/>
        </w:rPr>
      </w:pPr>
      <w:r>
        <w:rPr>
          <w:rFonts w:cs="Arial"/>
          <w:snapToGrid w:val="0"/>
        </w:rPr>
        <w:t>6.</w:t>
      </w:r>
      <w:r w:rsidRPr="0005400B">
        <w:rPr>
          <w:rFonts w:cs="Arial"/>
          <w:snapToGrid w:val="0"/>
        </w:rPr>
        <w:t>2</w:t>
      </w:r>
      <w:r w:rsidRPr="0005400B">
        <w:rPr>
          <w:rFonts w:cs="Arial"/>
          <w:snapToGrid w:val="0"/>
        </w:rPr>
        <w:tab/>
        <w:t xml:space="preserve">In addition, the UPOV codes, together with their relevant botanical and common names and variety denomination class as contained in the GENIE database, are published on the UPOV website (see </w:t>
      </w:r>
      <w:hyperlink r:id="rId11" w:history="1">
        <w:r w:rsidRPr="0005400B">
          <w:rPr>
            <w:rFonts w:cs="Arial"/>
            <w:snapToGrid w:val="0"/>
            <w:color w:val="0000FF"/>
            <w:u w:val="single"/>
          </w:rPr>
          <w:t>http://www.upov.int/genie/en/updates/</w:t>
        </w:r>
      </w:hyperlink>
      <w:r w:rsidRPr="0005400B">
        <w:rPr>
          <w:rFonts w:cs="Arial"/>
          <w:snapToGrid w:val="0"/>
          <w:u w:val="single"/>
        </w:rPr>
        <w:t>)</w:t>
      </w:r>
      <w:r w:rsidRPr="0005400B">
        <w:rPr>
          <w:rFonts w:cs="Arial"/>
          <w:snapToGrid w:val="0"/>
        </w:rPr>
        <w:t>.  That information is published in a form that facilitates electronic downloading of the UPOV codes.</w:t>
      </w:r>
    </w:p>
    <w:p w:rsidR="00A52162" w:rsidRPr="0005400B" w:rsidRDefault="00A52162" w:rsidP="00A52162">
      <w:pPr>
        <w:rPr>
          <w:rFonts w:cs="Arial"/>
        </w:rPr>
      </w:pPr>
    </w:p>
    <w:p w:rsidR="00A52162" w:rsidRDefault="00A52162" w:rsidP="00A52162">
      <w:pPr>
        <w:tabs>
          <w:tab w:val="left" w:pos="567"/>
          <w:tab w:val="left" w:pos="3969"/>
        </w:tabs>
        <w:rPr>
          <w:rFonts w:cs="Arial"/>
          <w:snapToGrid w:val="0"/>
        </w:rPr>
      </w:pPr>
    </w:p>
    <w:p w:rsidR="008648FB" w:rsidRPr="0005400B" w:rsidRDefault="008648FB" w:rsidP="00A52162">
      <w:pPr>
        <w:tabs>
          <w:tab w:val="left" w:pos="567"/>
          <w:tab w:val="left" w:pos="3969"/>
        </w:tabs>
        <w:rPr>
          <w:rFonts w:cs="Arial"/>
          <w:snapToGrid w:val="0"/>
        </w:rPr>
      </w:pPr>
    </w:p>
    <w:p w:rsidR="00A52162" w:rsidRPr="0005400B" w:rsidRDefault="00A52162" w:rsidP="008648FB">
      <w:pPr>
        <w:jc w:val="right"/>
      </w:pPr>
      <w:r w:rsidRPr="0005400B">
        <w:rPr>
          <w:rFonts w:cs="Arial"/>
        </w:rPr>
        <w:t>[End of document]</w:t>
      </w:r>
    </w:p>
    <w:sectPr w:rsidR="00A52162" w:rsidRPr="0005400B" w:rsidSect="00A52162">
      <w:headerReference w:type="even" r:id="rId12"/>
      <w:headerReference w:type="default" r:id="rId13"/>
      <w:pgSz w:w="11907" w:h="16840" w:code="9"/>
      <w:pgMar w:top="510" w:right="1134" w:bottom="1134" w:left="1134" w:header="510" w:footer="102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8A8" w:rsidRDefault="00CB38A8" w:rsidP="00B1009B">
      <w:r>
        <w:separator/>
      </w:r>
    </w:p>
  </w:endnote>
  <w:endnote w:type="continuationSeparator" w:id="0">
    <w:p w:rsidR="00CB38A8" w:rsidRDefault="00CB38A8" w:rsidP="00B10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8A8" w:rsidRDefault="00CB38A8" w:rsidP="00B1009B">
      <w:r>
        <w:separator/>
      </w:r>
    </w:p>
  </w:footnote>
  <w:footnote w:type="continuationSeparator" w:id="0">
    <w:p w:rsidR="00CB38A8" w:rsidRDefault="00CB38A8" w:rsidP="00B1009B">
      <w:r>
        <w:continuationSeparator/>
      </w:r>
    </w:p>
  </w:footnote>
  <w:footnote w:id="1">
    <w:p w:rsidR="00A52162" w:rsidRPr="00B064D2" w:rsidRDefault="00A52162" w:rsidP="00A52162">
      <w:pPr>
        <w:pStyle w:val="FootnoteText"/>
      </w:pPr>
      <w:r w:rsidRPr="00B064D2">
        <w:rPr>
          <w:rStyle w:val="FootnoteReference"/>
        </w:rPr>
        <w:footnoteRef/>
      </w:r>
      <w:r w:rsidRPr="00B064D2">
        <w:tab/>
        <w:t xml:space="preserve">USDA, ARS, National Genetic Resources Program.  </w:t>
      </w:r>
      <w:r w:rsidRPr="00B064D2">
        <w:rPr>
          <w:i/>
        </w:rPr>
        <w:t>Germplasm Resources Information Network - (GRIN)</w:t>
      </w:r>
      <w:r w:rsidRPr="00B064D2">
        <w:t xml:space="preserve"> [Online Database].  National Germplasm Resources Laboratory, </w:t>
      </w:r>
      <w:smartTag w:uri="urn:schemas-microsoft-com:office:smarttags" w:element="place">
        <w:smartTag w:uri="urn:schemas-microsoft-com:office:smarttags" w:element="City">
          <w:r w:rsidRPr="00B064D2">
            <w:t>Beltsville</w:t>
          </w:r>
        </w:smartTag>
        <w:r w:rsidRPr="00B064D2">
          <w:t xml:space="preserve">, </w:t>
        </w:r>
        <w:smartTag w:uri="urn:schemas-microsoft-com:office:smarttags" w:element="State">
          <w:r w:rsidRPr="00B064D2">
            <w:t>Maryland</w:t>
          </w:r>
        </w:smartTag>
      </w:smartTag>
      <w:r w:rsidRPr="00B064D2">
        <w:t xml:space="preserve">.  </w:t>
      </w:r>
      <w:r w:rsidRPr="00B064D2">
        <w:tab/>
        <w:t xml:space="preserve">URL:  </w:t>
      </w:r>
      <w:hyperlink r:id="rId1" w:history="1">
        <w:r w:rsidRPr="00B064D2">
          <w:rPr>
            <w:rStyle w:val="Hyperlink"/>
          </w:rPr>
          <w:t>http://www.ars-grin.gov/cgi-bin/npgs/html/tax_search.pl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F22" w:rsidRDefault="00FF7524" w:rsidP="00CA3F22">
    <w:pPr>
      <w:pStyle w:val="Header"/>
    </w:pPr>
    <w:r>
      <w:rPr>
        <w:noProof/>
        <w:lang w:val="en-US"/>
      </w:rPr>
      <mc:AlternateContent>
        <mc:Choice Requires="wps">
          <w:drawing>
            <wp:anchor distT="558800" distB="0" distL="114300" distR="114300" simplePos="0" relativeHeight="251661312" behindDoc="0" locked="0" layoutInCell="0" allowOverlap="1" wp14:anchorId="2C09AE75" wp14:editId="0A769520">
              <wp:simplePos x="0" y="0"/>
              <wp:positionH relativeFrom="margin">
                <wp:align>center</wp:align>
              </wp:positionH>
              <wp:positionV relativeFrom="bottomMargin">
                <wp:posOffset>558800</wp:posOffset>
              </wp:positionV>
              <wp:extent cx="7620000" cy="317500"/>
              <wp:effectExtent l="0" t="0" r="0" b="6350"/>
              <wp:wrapNone/>
              <wp:docPr id="18"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A3F22" w:rsidRDefault="00FF7524" w:rsidP="00CA3F22">
                          <w:pPr>
                            <w:jc w:val="center"/>
                          </w:pPr>
                          <w:r w:rsidRPr="00CA3F2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C09AE75" id="_x0000_t202" coordsize="21600,21600" o:spt="202" path="m,l,21600r21600,l21600,xe">
              <v:stroke joinstyle="miter"/>
              <v:path gradientshapeok="t" o:connecttype="rect"/>
            </v:shapetype>
            <v:shape id="TITUSE2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cBOpg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DI5wE6mAgAAXgUAAA4AAAAAAAAAAAAAAAAALgIA&#10;AGRycy9lMm9Eb2MueG1sUEsBAi0AFAAGAAgAAAAhAM3y8yjaAAAACAEAAA8AAAAAAAAAAAAAAAAA&#10;AAUAAGRycy9kb3ducmV2LnhtbFBLBQYAAAAABAAEAPMAAAAHBgAAAAA=&#10;" o:allowincell="f" filled="f" stroked="f" strokeweight=".5pt">
              <v:path arrowok="t"/>
              <v:textbox>
                <w:txbxContent>
                  <w:p w:rsidR="00CA3F22" w:rsidRDefault="00FF7524" w:rsidP="00CA3F22">
                    <w:pPr>
                      <w:jc w:val="center"/>
                    </w:pPr>
                    <w:r w:rsidRPr="00CA3F22">
                      <w:rPr>
                        <w:color w:val="000000"/>
                        <w:sz w:val="17"/>
                      </w:rPr>
                      <w:t>WIPO FOR OFFICIAL USE ONLY</w:t>
                    </w:r>
                  </w:p>
                </w:txbxContent>
              </v:textbox>
              <w10:wrap anchorx="margin" anchory="margin"/>
            </v:shape>
          </w:pict>
        </mc:Fallback>
      </mc:AlternateContent>
    </w:r>
    <w:r>
      <w:t>UPOV/INF/22/7 Draft 1</w:t>
    </w:r>
  </w:p>
  <w:p w:rsidR="00CA3F22" w:rsidRDefault="00FF7524" w:rsidP="00CA3F22">
    <w:pPr>
      <w:pStyle w:val="Header"/>
      <w:rPr>
        <w:noProof/>
      </w:rPr>
    </w:pPr>
    <w:r>
      <w:t xml:space="preserve">page </w:t>
    </w:r>
    <w:r>
      <w:fldChar w:fldCharType="begin"/>
    </w:r>
    <w:r>
      <w:instrText xml:space="preserve"> PAGE   \* MERGEFORMAT </w:instrText>
    </w:r>
    <w:r>
      <w:fldChar w:fldCharType="separate"/>
    </w:r>
    <w:r>
      <w:rPr>
        <w:noProof/>
      </w:rPr>
      <w:t>6</w:t>
    </w:r>
    <w:r>
      <w:rPr>
        <w:noProof/>
      </w:rPr>
      <w:fldChar w:fldCharType="end"/>
    </w:r>
  </w:p>
  <w:p w:rsidR="00CA3F22" w:rsidRDefault="002962E3" w:rsidP="00CA3F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545" w:rsidRDefault="00A52162">
    <w:pPr>
      <w:pStyle w:val="Header"/>
      <w:rPr>
        <w:lang w:val="fr-CH"/>
      </w:rPr>
    </w:pPr>
    <w:r>
      <w:rPr>
        <w:lang w:val="fr-CH"/>
      </w:rPr>
      <w:t>UPOV/INF/23/1 Draft 3</w:t>
    </w:r>
  </w:p>
  <w:p w:rsidR="00A52162" w:rsidRDefault="00A52162">
    <w:pPr>
      <w:pStyle w:val="Header"/>
      <w:rPr>
        <w:noProof/>
        <w:lang w:val="fr-CH"/>
      </w:rPr>
    </w:pPr>
    <w:r>
      <w:rPr>
        <w:lang w:val="fr-CH"/>
      </w:rPr>
      <w:t xml:space="preserve">page </w:t>
    </w:r>
    <w:r w:rsidRPr="00A52162">
      <w:rPr>
        <w:lang w:val="fr-CH"/>
      </w:rPr>
      <w:fldChar w:fldCharType="begin"/>
    </w:r>
    <w:r w:rsidRPr="00A52162">
      <w:rPr>
        <w:lang w:val="fr-CH"/>
      </w:rPr>
      <w:instrText xml:space="preserve"> PAGE   \* MERGEFORMAT </w:instrText>
    </w:r>
    <w:r w:rsidRPr="00A52162">
      <w:rPr>
        <w:lang w:val="fr-CH"/>
      </w:rPr>
      <w:fldChar w:fldCharType="separate"/>
    </w:r>
    <w:r w:rsidR="002962E3">
      <w:rPr>
        <w:noProof/>
        <w:lang w:val="fr-CH"/>
      </w:rPr>
      <w:t>6</w:t>
    </w:r>
    <w:r w:rsidRPr="00A52162">
      <w:rPr>
        <w:noProof/>
        <w:lang w:val="fr-CH"/>
      </w:rPr>
      <w:fldChar w:fldCharType="end"/>
    </w:r>
  </w:p>
  <w:p w:rsidR="00A52162" w:rsidRPr="00A52162" w:rsidRDefault="00A52162">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9E12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508B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FF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3231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20B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4E8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10D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B4A4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074B0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3491200"/>
    <w:multiLevelType w:val="hybridMultilevel"/>
    <w:tmpl w:val="B2EA5F74"/>
    <w:lvl w:ilvl="0" w:tplc="27AA157E">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142B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349866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B020B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F4F7DE3"/>
    <w:multiLevelType w:val="hybridMultilevel"/>
    <w:tmpl w:val="87E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7B370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6C10510"/>
    <w:multiLevelType w:val="singleLevel"/>
    <w:tmpl w:val="818A2572"/>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CB962A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6F3353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7A124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932363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1"/>
  </w:num>
  <w:num w:numId="2">
    <w:abstractNumId w:val="16"/>
  </w:num>
  <w:num w:numId="3">
    <w:abstractNumId w:val="18"/>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1"/>
  </w:num>
  <w:num w:numId="15">
    <w:abstractNumId w:val="16"/>
  </w:num>
  <w:num w:numId="16">
    <w:abstractNumId w:val="18"/>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21"/>
  </w:num>
  <w:num w:numId="28">
    <w:abstractNumId w:val="16"/>
  </w:num>
  <w:num w:numId="29">
    <w:abstractNumId w:val="18"/>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4"/>
  </w:num>
  <w:num w:numId="41">
    <w:abstractNumId w:val="13"/>
  </w:num>
  <w:num w:numId="42">
    <w:abstractNumId w:val="19"/>
  </w:num>
  <w:num w:numId="43">
    <w:abstractNumId w:val="10"/>
  </w:num>
  <w:num w:numId="44">
    <w:abstractNumId w:val="17"/>
  </w:num>
  <w:num w:numId="45">
    <w:abstractNumId w:val="12"/>
  </w:num>
  <w:num w:numId="46">
    <w:abstractNumId w:val="20"/>
  </w:num>
  <w:num w:numId="47">
    <w:abstractNumId w:val="17"/>
  </w:num>
  <w:num w:numId="48">
    <w:abstractNumId w:val="11"/>
  </w:num>
  <w:num w:numId="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1"/>
  <w:activeWritingStyle w:appName="MSWord" w:lang="fr-FR"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de-DE" w:vendorID="64" w:dllVersion="131078" w:nlCheck="1" w:checkStyle="0"/>
  <w:activeWritingStyle w:appName="MSWord" w:lang="es-AR" w:vendorID="64" w:dllVersion="131078" w:nlCheck="1" w:checkStyle="0"/>
  <w:activeWritingStyle w:appName="MSWord" w:lang="fr-CH" w:vendorID="64" w:dllVersion="131078" w:nlCheck="1" w:checkStyle="0"/>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F3E"/>
    <w:rsid w:val="00000531"/>
    <w:rsid w:val="00002775"/>
    <w:rsid w:val="000031A2"/>
    <w:rsid w:val="00004E4E"/>
    <w:rsid w:val="00005853"/>
    <w:rsid w:val="0000682E"/>
    <w:rsid w:val="00006D0B"/>
    <w:rsid w:val="00007C29"/>
    <w:rsid w:val="000100CA"/>
    <w:rsid w:val="00010D9E"/>
    <w:rsid w:val="000119CD"/>
    <w:rsid w:val="000126EB"/>
    <w:rsid w:val="000134B6"/>
    <w:rsid w:val="00014723"/>
    <w:rsid w:val="000162E4"/>
    <w:rsid w:val="0001787D"/>
    <w:rsid w:val="000208DA"/>
    <w:rsid w:val="00020962"/>
    <w:rsid w:val="000215D1"/>
    <w:rsid w:val="00023EDE"/>
    <w:rsid w:val="00024020"/>
    <w:rsid w:val="000240FC"/>
    <w:rsid w:val="00025909"/>
    <w:rsid w:val="000267B9"/>
    <w:rsid w:val="00026914"/>
    <w:rsid w:val="000271F8"/>
    <w:rsid w:val="00027E91"/>
    <w:rsid w:val="0003057A"/>
    <w:rsid w:val="00031095"/>
    <w:rsid w:val="000313D2"/>
    <w:rsid w:val="000315F4"/>
    <w:rsid w:val="00032099"/>
    <w:rsid w:val="00032C02"/>
    <w:rsid w:val="00035038"/>
    <w:rsid w:val="000351A2"/>
    <w:rsid w:val="00035844"/>
    <w:rsid w:val="00035D04"/>
    <w:rsid w:val="00036210"/>
    <w:rsid w:val="000362B4"/>
    <w:rsid w:val="0003732E"/>
    <w:rsid w:val="00040547"/>
    <w:rsid w:val="0004179D"/>
    <w:rsid w:val="00043776"/>
    <w:rsid w:val="00044035"/>
    <w:rsid w:val="00044D9F"/>
    <w:rsid w:val="00045EE0"/>
    <w:rsid w:val="00046148"/>
    <w:rsid w:val="00047094"/>
    <w:rsid w:val="000476B5"/>
    <w:rsid w:val="000476B6"/>
    <w:rsid w:val="000477C1"/>
    <w:rsid w:val="0005083A"/>
    <w:rsid w:val="00050871"/>
    <w:rsid w:val="00050A56"/>
    <w:rsid w:val="00050DEE"/>
    <w:rsid w:val="00051F03"/>
    <w:rsid w:val="0005265E"/>
    <w:rsid w:val="00052775"/>
    <w:rsid w:val="00052D34"/>
    <w:rsid w:val="000546C1"/>
    <w:rsid w:val="00056D03"/>
    <w:rsid w:val="00056D63"/>
    <w:rsid w:val="0005784D"/>
    <w:rsid w:val="00057B0D"/>
    <w:rsid w:val="000618C6"/>
    <w:rsid w:val="000619A4"/>
    <w:rsid w:val="00061FE4"/>
    <w:rsid w:val="000620CD"/>
    <w:rsid w:val="00062397"/>
    <w:rsid w:val="000625BE"/>
    <w:rsid w:val="000635B4"/>
    <w:rsid w:val="000646E6"/>
    <w:rsid w:val="00066EE1"/>
    <w:rsid w:val="00070424"/>
    <w:rsid w:val="000704DE"/>
    <w:rsid w:val="0007056B"/>
    <w:rsid w:val="00070DE2"/>
    <w:rsid w:val="00071991"/>
    <w:rsid w:val="0007219A"/>
    <w:rsid w:val="00072634"/>
    <w:rsid w:val="000727AC"/>
    <w:rsid w:val="00073AE3"/>
    <w:rsid w:val="00074168"/>
    <w:rsid w:val="00074B8E"/>
    <w:rsid w:val="00074B97"/>
    <w:rsid w:val="00074C3D"/>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04"/>
    <w:rsid w:val="000910D7"/>
    <w:rsid w:val="00091F9C"/>
    <w:rsid w:val="00091FE5"/>
    <w:rsid w:val="00092143"/>
    <w:rsid w:val="0009226C"/>
    <w:rsid w:val="00093556"/>
    <w:rsid w:val="00093F65"/>
    <w:rsid w:val="00094A83"/>
    <w:rsid w:val="00095525"/>
    <w:rsid w:val="00095A20"/>
    <w:rsid w:val="000A0399"/>
    <w:rsid w:val="000A0D14"/>
    <w:rsid w:val="000A1458"/>
    <w:rsid w:val="000A16C8"/>
    <w:rsid w:val="000A1D0F"/>
    <w:rsid w:val="000A2039"/>
    <w:rsid w:val="000A242A"/>
    <w:rsid w:val="000A2F5D"/>
    <w:rsid w:val="000A3293"/>
    <w:rsid w:val="000A4E01"/>
    <w:rsid w:val="000A53EB"/>
    <w:rsid w:val="000A65E1"/>
    <w:rsid w:val="000A6D32"/>
    <w:rsid w:val="000A7147"/>
    <w:rsid w:val="000B011B"/>
    <w:rsid w:val="000B087C"/>
    <w:rsid w:val="000B1202"/>
    <w:rsid w:val="000B2607"/>
    <w:rsid w:val="000B3512"/>
    <w:rsid w:val="000B408C"/>
    <w:rsid w:val="000B4476"/>
    <w:rsid w:val="000B4F2D"/>
    <w:rsid w:val="000B5B01"/>
    <w:rsid w:val="000B6276"/>
    <w:rsid w:val="000C280F"/>
    <w:rsid w:val="000C2BB7"/>
    <w:rsid w:val="000C3824"/>
    <w:rsid w:val="000C4CE7"/>
    <w:rsid w:val="000C4FCF"/>
    <w:rsid w:val="000C5B2E"/>
    <w:rsid w:val="000C7023"/>
    <w:rsid w:val="000C7A1F"/>
    <w:rsid w:val="000D05CF"/>
    <w:rsid w:val="000D19BA"/>
    <w:rsid w:val="000D21CC"/>
    <w:rsid w:val="000D259B"/>
    <w:rsid w:val="000D376A"/>
    <w:rsid w:val="000D39F0"/>
    <w:rsid w:val="000D53B7"/>
    <w:rsid w:val="000D625B"/>
    <w:rsid w:val="000D69BA"/>
    <w:rsid w:val="000D7981"/>
    <w:rsid w:val="000E0AA8"/>
    <w:rsid w:val="000E0F67"/>
    <w:rsid w:val="000E1827"/>
    <w:rsid w:val="000E2062"/>
    <w:rsid w:val="000E24C5"/>
    <w:rsid w:val="000E2537"/>
    <w:rsid w:val="000E2DA2"/>
    <w:rsid w:val="000E37F8"/>
    <w:rsid w:val="000E3FE3"/>
    <w:rsid w:val="000E4221"/>
    <w:rsid w:val="000E491C"/>
    <w:rsid w:val="000E4929"/>
    <w:rsid w:val="000E562B"/>
    <w:rsid w:val="000E5C22"/>
    <w:rsid w:val="000F0195"/>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5C8C"/>
    <w:rsid w:val="00106091"/>
    <w:rsid w:val="001060D8"/>
    <w:rsid w:val="00106F43"/>
    <w:rsid w:val="00111C96"/>
    <w:rsid w:val="00113AE2"/>
    <w:rsid w:val="00114146"/>
    <w:rsid w:val="001157B5"/>
    <w:rsid w:val="001166FC"/>
    <w:rsid w:val="00120461"/>
    <w:rsid w:val="00121DD0"/>
    <w:rsid w:val="00122F6C"/>
    <w:rsid w:val="001235D1"/>
    <w:rsid w:val="001237F6"/>
    <w:rsid w:val="00127C0D"/>
    <w:rsid w:val="0013000A"/>
    <w:rsid w:val="00130571"/>
    <w:rsid w:val="00130CA5"/>
    <w:rsid w:val="00131413"/>
    <w:rsid w:val="00131973"/>
    <w:rsid w:val="00133122"/>
    <w:rsid w:val="00133DEF"/>
    <w:rsid w:val="001350AE"/>
    <w:rsid w:val="001357DA"/>
    <w:rsid w:val="00135CC0"/>
    <w:rsid w:val="0013633B"/>
    <w:rsid w:val="00137786"/>
    <w:rsid w:val="0013784A"/>
    <w:rsid w:val="001401B9"/>
    <w:rsid w:val="001416C0"/>
    <w:rsid w:val="00142FE8"/>
    <w:rsid w:val="00145342"/>
    <w:rsid w:val="00146636"/>
    <w:rsid w:val="00150252"/>
    <w:rsid w:val="001503D6"/>
    <w:rsid w:val="00150A66"/>
    <w:rsid w:val="00151207"/>
    <w:rsid w:val="00151E6C"/>
    <w:rsid w:val="00152C1F"/>
    <w:rsid w:val="00153DB6"/>
    <w:rsid w:val="001541CD"/>
    <w:rsid w:val="00154CD6"/>
    <w:rsid w:val="00155A9C"/>
    <w:rsid w:val="001561B9"/>
    <w:rsid w:val="0015629B"/>
    <w:rsid w:val="00157840"/>
    <w:rsid w:val="001619D7"/>
    <w:rsid w:val="00161C39"/>
    <w:rsid w:val="00162273"/>
    <w:rsid w:val="001623A0"/>
    <w:rsid w:val="001641C6"/>
    <w:rsid w:val="00165579"/>
    <w:rsid w:val="00167EC8"/>
    <w:rsid w:val="001703F3"/>
    <w:rsid w:val="001706B9"/>
    <w:rsid w:val="00171099"/>
    <w:rsid w:val="00172A75"/>
    <w:rsid w:val="00175BAC"/>
    <w:rsid w:val="00176502"/>
    <w:rsid w:val="001769B8"/>
    <w:rsid w:val="00177001"/>
    <w:rsid w:val="00177708"/>
    <w:rsid w:val="0017786C"/>
    <w:rsid w:val="00180802"/>
    <w:rsid w:val="001811B0"/>
    <w:rsid w:val="001815F2"/>
    <w:rsid w:val="00185C94"/>
    <w:rsid w:val="00185DEA"/>
    <w:rsid w:val="00187D87"/>
    <w:rsid w:val="00187F14"/>
    <w:rsid w:val="00190569"/>
    <w:rsid w:val="001915D4"/>
    <w:rsid w:val="00191F38"/>
    <w:rsid w:val="0019350E"/>
    <w:rsid w:val="00193803"/>
    <w:rsid w:val="00193CA6"/>
    <w:rsid w:val="00193FF2"/>
    <w:rsid w:val="00194374"/>
    <w:rsid w:val="00195503"/>
    <w:rsid w:val="001956F6"/>
    <w:rsid w:val="00197074"/>
    <w:rsid w:val="001976BB"/>
    <w:rsid w:val="001A0105"/>
    <w:rsid w:val="001A08A2"/>
    <w:rsid w:val="001A1679"/>
    <w:rsid w:val="001A1940"/>
    <w:rsid w:val="001A3770"/>
    <w:rsid w:val="001A387A"/>
    <w:rsid w:val="001A4181"/>
    <w:rsid w:val="001A44D2"/>
    <w:rsid w:val="001A4B25"/>
    <w:rsid w:val="001A59D0"/>
    <w:rsid w:val="001A6C4B"/>
    <w:rsid w:val="001B019A"/>
    <w:rsid w:val="001B22CC"/>
    <w:rsid w:val="001B2D4A"/>
    <w:rsid w:val="001B370C"/>
    <w:rsid w:val="001B5023"/>
    <w:rsid w:val="001B6F8A"/>
    <w:rsid w:val="001B7057"/>
    <w:rsid w:val="001C02E4"/>
    <w:rsid w:val="001C1318"/>
    <w:rsid w:val="001C1D0B"/>
    <w:rsid w:val="001C232E"/>
    <w:rsid w:val="001C48A1"/>
    <w:rsid w:val="001C596B"/>
    <w:rsid w:val="001C5DE7"/>
    <w:rsid w:val="001C74C0"/>
    <w:rsid w:val="001C7F17"/>
    <w:rsid w:val="001D087A"/>
    <w:rsid w:val="001D316A"/>
    <w:rsid w:val="001D355C"/>
    <w:rsid w:val="001D3AD5"/>
    <w:rsid w:val="001D45D6"/>
    <w:rsid w:val="001D48A0"/>
    <w:rsid w:val="001D6D40"/>
    <w:rsid w:val="001D7160"/>
    <w:rsid w:val="001D728C"/>
    <w:rsid w:val="001D7DD5"/>
    <w:rsid w:val="001E02A9"/>
    <w:rsid w:val="001E0CD2"/>
    <w:rsid w:val="001E0DB2"/>
    <w:rsid w:val="001E1089"/>
    <w:rsid w:val="001E10AD"/>
    <w:rsid w:val="001E1FAE"/>
    <w:rsid w:val="001E2652"/>
    <w:rsid w:val="001E276E"/>
    <w:rsid w:val="001E4948"/>
    <w:rsid w:val="001E525D"/>
    <w:rsid w:val="001E71A9"/>
    <w:rsid w:val="001E7BDA"/>
    <w:rsid w:val="001F0893"/>
    <w:rsid w:val="001F168B"/>
    <w:rsid w:val="001F2800"/>
    <w:rsid w:val="001F2F7F"/>
    <w:rsid w:val="001F312A"/>
    <w:rsid w:val="001F34E1"/>
    <w:rsid w:val="001F4B24"/>
    <w:rsid w:val="001F4B78"/>
    <w:rsid w:val="001F4E47"/>
    <w:rsid w:val="001F53A3"/>
    <w:rsid w:val="001F5F93"/>
    <w:rsid w:val="001F5FEE"/>
    <w:rsid w:val="001F6AD0"/>
    <w:rsid w:val="001F6B14"/>
    <w:rsid w:val="001F6E0B"/>
    <w:rsid w:val="001F77FB"/>
    <w:rsid w:val="001F7DBC"/>
    <w:rsid w:val="002000A1"/>
    <w:rsid w:val="002001D2"/>
    <w:rsid w:val="00200C46"/>
    <w:rsid w:val="00200FF1"/>
    <w:rsid w:val="002014C6"/>
    <w:rsid w:val="0020198E"/>
    <w:rsid w:val="00201F58"/>
    <w:rsid w:val="0020210B"/>
    <w:rsid w:val="00202366"/>
    <w:rsid w:val="00203DA1"/>
    <w:rsid w:val="0020481C"/>
    <w:rsid w:val="002052F8"/>
    <w:rsid w:val="00205AC8"/>
    <w:rsid w:val="0020621D"/>
    <w:rsid w:val="00207238"/>
    <w:rsid w:val="0021008E"/>
    <w:rsid w:val="00210D54"/>
    <w:rsid w:val="002116ED"/>
    <w:rsid w:val="0021183D"/>
    <w:rsid w:val="0021254C"/>
    <w:rsid w:val="002130C0"/>
    <w:rsid w:val="00213453"/>
    <w:rsid w:val="00213545"/>
    <w:rsid w:val="0021382C"/>
    <w:rsid w:val="0021466A"/>
    <w:rsid w:val="00214C02"/>
    <w:rsid w:val="00215431"/>
    <w:rsid w:val="0021579C"/>
    <w:rsid w:val="00216709"/>
    <w:rsid w:val="00216B4E"/>
    <w:rsid w:val="00216B72"/>
    <w:rsid w:val="00217404"/>
    <w:rsid w:val="00220BEA"/>
    <w:rsid w:val="00220C3D"/>
    <w:rsid w:val="0022130B"/>
    <w:rsid w:val="00224933"/>
    <w:rsid w:val="002254B1"/>
    <w:rsid w:val="00225596"/>
    <w:rsid w:val="002256DE"/>
    <w:rsid w:val="00225B1B"/>
    <w:rsid w:val="0022607D"/>
    <w:rsid w:val="002267E5"/>
    <w:rsid w:val="00226F25"/>
    <w:rsid w:val="00226F26"/>
    <w:rsid w:val="00230491"/>
    <w:rsid w:val="002334C6"/>
    <w:rsid w:val="00233B80"/>
    <w:rsid w:val="00233F1F"/>
    <w:rsid w:val="002352C1"/>
    <w:rsid w:val="00236F3A"/>
    <w:rsid w:val="002403C8"/>
    <w:rsid w:val="00240860"/>
    <w:rsid w:val="00242EB1"/>
    <w:rsid w:val="002432FA"/>
    <w:rsid w:val="00243953"/>
    <w:rsid w:val="002453DC"/>
    <w:rsid w:val="00245FF4"/>
    <w:rsid w:val="0024755E"/>
    <w:rsid w:val="00250098"/>
    <w:rsid w:val="002509D7"/>
    <w:rsid w:val="00251097"/>
    <w:rsid w:val="00255928"/>
    <w:rsid w:val="002560D7"/>
    <w:rsid w:val="00256210"/>
    <w:rsid w:val="0025772D"/>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30CC"/>
    <w:rsid w:val="00275D7F"/>
    <w:rsid w:val="00275EF2"/>
    <w:rsid w:val="00275FAA"/>
    <w:rsid w:val="00276166"/>
    <w:rsid w:val="002777B8"/>
    <w:rsid w:val="00280406"/>
    <w:rsid w:val="00280426"/>
    <w:rsid w:val="00280BF5"/>
    <w:rsid w:val="0028205E"/>
    <w:rsid w:val="00283FE8"/>
    <w:rsid w:val="00284D35"/>
    <w:rsid w:val="002859AA"/>
    <w:rsid w:val="00286407"/>
    <w:rsid w:val="00286A5C"/>
    <w:rsid w:val="00286ABF"/>
    <w:rsid w:val="00287115"/>
    <w:rsid w:val="00287C5E"/>
    <w:rsid w:val="00290507"/>
    <w:rsid w:val="0029058A"/>
    <w:rsid w:val="00290F98"/>
    <w:rsid w:val="00291D33"/>
    <w:rsid w:val="00292460"/>
    <w:rsid w:val="00292B1D"/>
    <w:rsid w:val="0029329A"/>
    <w:rsid w:val="00293ED3"/>
    <w:rsid w:val="00294904"/>
    <w:rsid w:val="00294DB4"/>
    <w:rsid w:val="00295353"/>
    <w:rsid w:val="002962E3"/>
    <w:rsid w:val="00297213"/>
    <w:rsid w:val="002973EA"/>
    <w:rsid w:val="002976A3"/>
    <w:rsid w:val="00297B8D"/>
    <w:rsid w:val="002A07D0"/>
    <w:rsid w:val="002A0A33"/>
    <w:rsid w:val="002A29A5"/>
    <w:rsid w:val="002A2A4E"/>
    <w:rsid w:val="002A3501"/>
    <w:rsid w:val="002A3646"/>
    <w:rsid w:val="002A3D46"/>
    <w:rsid w:val="002A56B5"/>
    <w:rsid w:val="002A5A71"/>
    <w:rsid w:val="002A5ECE"/>
    <w:rsid w:val="002A60E6"/>
    <w:rsid w:val="002A7756"/>
    <w:rsid w:val="002B13C3"/>
    <w:rsid w:val="002B3CB7"/>
    <w:rsid w:val="002B50D0"/>
    <w:rsid w:val="002B52E9"/>
    <w:rsid w:val="002B5EB6"/>
    <w:rsid w:val="002B6038"/>
    <w:rsid w:val="002C0CDA"/>
    <w:rsid w:val="002C5439"/>
    <w:rsid w:val="002C6605"/>
    <w:rsid w:val="002C760B"/>
    <w:rsid w:val="002D0AEB"/>
    <w:rsid w:val="002D0C29"/>
    <w:rsid w:val="002D0ED1"/>
    <w:rsid w:val="002D2714"/>
    <w:rsid w:val="002D3B17"/>
    <w:rsid w:val="002D411F"/>
    <w:rsid w:val="002D4388"/>
    <w:rsid w:val="002D5C64"/>
    <w:rsid w:val="002D6048"/>
    <w:rsid w:val="002D790E"/>
    <w:rsid w:val="002E0B31"/>
    <w:rsid w:val="002E1869"/>
    <w:rsid w:val="002E1F19"/>
    <w:rsid w:val="002E216C"/>
    <w:rsid w:val="002E3CF7"/>
    <w:rsid w:val="002E4C89"/>
    <w:rsid w:val="002E6989"/>
    <w:rsid w:val="002E6D07"/>
    <w:rsid w:val="002F1D59"/>
    <w:rsid w:val="002F1E5B"/>
    <w:rsid w:val="002F36CE"/>
    <w:rsid w:val="002F5834"/>
    <w:rsid w:val="002F6A5B"/>
    <w:rsid w:val="002F7C69"/>
    <w:rsid w:val="002F7F8A"/>
    <w:rsid w:val="00300EB9"/>
    <w:rsid w:val="003012F6"/>
    <w:rsid w:val="0030281F"/>
    <w:rsid w:val="00302EC5"/>
    <w:rsid w:val="0030435A"/>
    <w:rsid w:val="00305903"/>
    <w:rsid w:val="00305D05"/>
    <w:rsid w:val="00306247"/>
    <w:rsid w:val="003074FA"/>
    <w:rsid w:val="003077CA"/>
    <w:rsid w:val="00307AC6"/>
    <w:rsid w:val="0031187D"/>
    <w:rsid w:val="003127A5"/>
    <w:rsid w:val="0031401B"/>
    <w:rsid w:val="00315460"/>
    <w:rsid w:val="003156B9"/>
    <w:rsid w:val="00315915"/>
    <w:rsid w:val="00315942"/>
    <w:rsid w:val="00320742"/>
    <w:rsid w:val="00320AA9"/>
    <w:rsid w:val="00320E1A"/>
    <w:rsid w:val="003238A2"/>
    <w:rsid w:val="00324537"/>
    <w:rsid w:val="00324F66"/>
    <w:rsid w:val="00325B84"/>
    <w:rsid w:val="00327307"/>
    <w:rsid w:val="00330C10"/>
    <w:rsid w:val="00331AFF"/>
    <w:rsid w:val="003322E3"/>
    <w:rsid w:val="0033300E"/>
    <w:rsid w:val="00333E8A"/>
    <w:rsid w:val="00333FD9"/>
    <w:rsid w:val="0033584D"/>
    <w:rsid w:val="00335A41"/>
    <w:rsid w:val="00335F46"/>
    <w:rsid w:val="00336446"/>
    <w:rsid w:val="00336624"/>
    <w:rsid w:val="003371B8"/>
    <w:rsid w:val="00341784"/>
    <w:rsid w:val="00341B90"/>
    <w:rsid w:val="00341EC2"/>
    <w:rsid w:val="00343420"/>
    <w:rsid w:val="00343605"/>
    <w:rsid w:val="00344F20"/>
    <w:rsid w:val="003458C7"/>
    <w:rsid w:val="00345907"/>
    <w:rsid w:val="00347FC6"/>
    <w:rsid w:val="00350C7F"/>
    <w:rsid w:val="003510E5"/>
    <w:rsid w:val="00351280"/>
    <w:rsid w:val="00352499"/>
    <w:rsid w:val="003526C7"/>
    <w:rsid w:val="003526EA"/>
    <w:rsid w:val="00354B79"/>
    <w:rsid w:val="0035506D"/>
    <w:rsid w:val="0035533A"/>
    <w:rsid w:val="00360576"/>
    <w:rsid w:val="00361388"/>
    <w:rsid w:val="003624A3"/>
    <w:rsid w:val="00362DFB"/>
    <w:rsid w:val="0036432E"/>
    <w:rsid w:val="00364A91"/>
    <w:rsid w:val="00364D90"/>
    <w:rsid w:val="0036502F"/>
    <w:rsid w:val="0036717D"/>
    <w:rsid w:val="003677C6"/>
    <w:rsid w:val="003709D6"/>
    <w:rsid w:val="00371006"/>
    <w:rsid w:val="003711CB"/>
    <w:rsid w:val="00371545"/>
    <w:rsid w:val="00371FFE"/>
    <w:rsid w:val="00372C60"/>
    <w:rsid w:val="00372EAA"/>
    <w:rsid w:val="00372F0B"/>
    <w:rsid w:val="003730E9"/>
    <w:rsid w:val="003772B8"/>
    <w:rsid w:val="003774DA"/>
    <w:rsid w:val="00380410"/>
    <w:rsid w:val="00380A87"/>
    <w:rsid w:val="00380AE4"/>
    <w:rsid w:val="003819F7"/>
    <w:rsid w:val="00381DEE"/>
    <w:rsid w:val="00382B96"/>
    <w:rsid w:val="003839BE"/>
    <w:rsid w:val="00383CA3"/>
    <w:rsid w:val="003868FD"/>
    <w:rsid w:val="0038748A"/>
    <w:rsid w:val="003911C4"/>
    <w:rsid w:val="003911FB"/>
    <w:rsid w:val="00391411"/>
    <w:rsid w:val="00391A76"/>
    <w:rsid w:val="00394208"/>
    <w:rsid w:val="00394E36"/>
    <w:rsid w:val="00396AC0"/>
    <w:rsid w:val="003A002F"/>
    <w:rsid w:val="003A1164"/>
    <w:rsid w:val="003A128B"/>
    <w:rsid w:val="003A16CD"/>
    <w:rsid w:val="003A2018"/>
    <w:rsid w:val="003A359E"/>
    <w:rsid w:val="003A3DB3"/>
    <w:rsid w:val="003A4336"/>
    <w:rsid w:val="003A465F"/>
    <w:rsid w:val="003A489B"/>
    <w:rsid w:val="003A7078"/>
    <w:rsid w:val="003A70A0"/>
    <w:rsid w:val="003A7AD9"/>
    <w:rsid w:val="003A7E1D"/>
    <w:rsid w:val="003A7FC2"/>
    <w:rsid w:val="003B001D"/>
    <w:rsid w:val="003B0B59"/>
    <w:rsid w:val="003B215F"/>
    <w:rsid w:val="003B2370"/>
    <w:rsid w:val="003B2927"/>
    <w:rsid w:val="003B3B4D"/>
    <w:rsid w:val="003B5C6C"/>
    <w:rsid w:val="003B670A"/>
    <w:rsid w:val="003B7493"/>
    <w:rsid w:val="003B74CD"/>
    <w:rsid w:val="003C0AC2"/>
    <w:rsid w:val="003C0C8B"/>
    <w:rsid w:val="003C106A"/>
    <w:rsid w:val="003C11E2"/>
    <w:rsid w:val="003C13EA"/>
    <w:rsid w:val="003C18DB"/>
    <w:rsid w:val="003C196A"/>
    <w:rsid w:val="003C1C4A"/>
    <w:rsid w:val="003C3DE3"/>
    <w:rsid w:val="003C5DB7"/>
    <w:rsid w:val="003C681B"/>
    <w:rsid w:val="003C7AC0"/>
    <w:rsid w:val="003D15FB"/>
    <w:rsid w:val="003D2AD2"/>
    <w:rsid w:val="003D2F3C"/>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6B6"/>
    <w:rsid w:val="003F18B9"/>
    <w:rsid w:val="003F2243"/>
    <w:rsid w:val="003F24AE"/>
    <w:rsid w:val="003F2981"/>
    <w:rsid w:val="003F32F4"/>
    <w:rsid w:val="003F4046"/>
    <w:rsid w:val="003F5B4A"/>
    <w:rsid w:val="003F5BD9"/>
    <w:rsid w:val="003F6501"/>
    <w:rsid w:val="003F677D"/>
    <w:rsid w:val="00400202"/>
    <w:rsid w:val="004003DA"/>
    <w:rsid w:val="004017C9"/>
    <w:rsid w:val="004021C1"/>
    <w:rsid w:val="004043BA"/>
    <w:rsid w:val="00406070"/>
    <w:rsid w:val="00406878"/>
    <w:rsid w:val="00407739"/>
    <w:rsid w:val="0041053C"/>
    <w:rsid w:val="00411203"/>
    <w:rsid w:val="00411B27"/>
    <w:rsid w:val="004126B6"/>
    <w:rsid w:val="00412E09"/>
    <w:rsid w:val="00414E05"/>
    <w:rsid w:val="00415150"/>
    <w:rsid w:val="00415C9E"/>
    <w:rsid w:val="004174EA"/>
    <w:rsid w:val="00417703"/>
    <w:rsid w:val="00420A31"/>
    <w:rsid w:val="0042110A"/>
    <w:rsid w:val="004229F3"/>
    <w:rsid w:val="00422D17"/>
    <w:rsid w:val="00424137"/>
    <w:rsid w:val="004241E7"/>
    <w:rsid w:val="00425EA8"/>
    <w:rsid w:val="00430280"/>
    <w:rsid w:val="00431391"/>
    <w:rsid w:val="004316B8"/>
    <w:rsid w:val="004318F5"/>
    <w:rsid w:val="00431CE0"/>
    <w:rsid w:val="004338B2"/>
    <w:rsid w:val="0043434D"/>
    <w:rsid w:val="00434FEF"/>
    <w:rsid w:val="0043551C"/>
    <w:rsid w:val="004366E0"/>
    <w:rsid w:val="004401FC"/>
    <w:rsid w:val="004404AA"/>
    <w:rsid w:val="00441B83"/>
    <w:rsid w:val="0044274A"/>
    <w:rsid w:val="0044276D"/>
    <w:rsid w:val="00443537"/>
    <w:rsid w:val="00443CED"/>
    <w:rsid w:val="00444B28"/>
    <w:rsid w:val="00445492"/>
    <w:rsid w:val="004454BC"/>
    <w:rsid w:val="00445ACB"/>
    <w:rsid w:val="00447D18"/>
    <w:rsid w:val="00450C7C"/>
    <w:rsid w:val="00450EA5"/>
    <w:rsid w:val="00450F56"/>
    <w:rsid w:val="0045152B"/>
    <w:rsid w:val="00451F00"/>
    <w:rsid w:val="00451F0B"/>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F66"/>
    <w:rsid w:val="004663DB"/>
    <w:rsid w:val="004665EE"/>
    <w:rsid w:val="00466F95"/>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404E"/>
    <w:rsid w:val="00484AF6"/>
    <w:rsid w:val="004859F7"/>
    <w:rsid w:val="004861E2"/>
    <w:rsid w:val="00486C46"/>
    <w:rsid w:val="004902C6"/>
    <w:rsid w:val="0049068E"/>
    <w:rsid w:val="00491A0D"/>
    <w:rsid w:val="0049213D"/>
    <w:rsid w:val="004928F6"/>
    <w:rsid w:val="004935D7"/>
    <w:rsid w:val="004969E0"/>
    <w:rsid w:val="0049701E"/>
    <w:rsid w:val="004A1370"/>
    <w:rsid w:val="004A1CBD"/>
    <w:rsid w:val="004A3254"/>
    <w:rsid w:val="004A3C70"/>
    <w:rsid w:val="004A42D1"/>
    <w:rsid w:val="004A42F5"/>
    <w:rsid w:val="004A47F9"/>
    <w:rsid w:val="004A4FEA"/>
    <w:rsid w:val="004A6ADF"/>
    <w:rsid w:val="004A70A6"/>
    <w:rsid w:val="004B07C3"/>
    <w:rsid w:val="004B4AD0"/>
    <w:rsid w:val="004B4B82"/>
    <w:rsid w:val="004B5E95"/>
    <w:rsid w:val="004B6C9C"/>
    <w:rsid w:val="004B7169"/>
    <w:rsid w:val="004C0722"/>
    <w:rsid w:val="004C0802"/>
    <w:rsid w:val="004C0A38"/>
    <w:rsid w:val="004C108E"/>
    <w:rsid w:val="004C1E9A"/>
    <w:rsid w:val="004C2D50"/>
    <w:rsid w:val="004C3290"/>
    <w:rsid w:val="004C4565"/>
    <w:rsid w:val="004C5D3A"/>
    <w:rsid w:val="004C6532"/>
    <w:rsid w:val="004C7C43"/>
    <w:rsid w:val="004D1C79"/>
    <w:rsid w:val="004D1C9F"/>
    <w:rsid w:val="004D2A8F"/>
    <w:rsid w:val="004D2ACE"/>
    <w:rsid w:val="004D2BC3"/>
    <w:rsid w:val="004D2D37"/>
    <w:rsid w:val="004D3822"/>
    <w:rsid w:val="004D56F6"/>
    <w:rsid w:val="004D58D5"/>
    <w:rsid w:val="004D6051"/>
    <w:rsid w:val="004D6C61"/>
    <w:rsid w:val="004D6ED5"/>
    <w:rsid w:val="004D7637"/>
    <w:rsid w:val="004D7A17"/>
    <w:rsid w:val="004E0C17"/>
    <w:rsid w:val="004E19B8"/>
    <w:rsid w:val="004E1AF5"/>
    <w:rsid w:val="004E25E0"/>
    <w:rsid w:val="004E3C65"/>
    <w:rsid w:val="004E4FEB"/>
    <w:rsid w:val="004E64A0"/>
    <w:rsid w:val="004E7EFC"/>
    <w:rsid w:val="004F0ED2"/>
    <w:rsid w:val="004F1D63"/>
    <w:rsid w:val="004F3210"/>
    <w:rsid w:val="004F32FC"/>
    <w:rsid w:val="004F389E"/>
    <w:rsid w:val="004F3F7A"/>
    <w:rsid w:val="004F42FA"/>
    <w:rsid w:val="004F5285"/>
    <w:rsid w:val="004F53E9"/>
    <w:rsid w:val="004F5D28"/>
    <w:rsid w:val="004F7230"/>
    <w:rsid w:val="004F750B"/>
    <w:rsid w:val="004F7D56"/>
    <w:rsid w:val="00500A2F"/>
    <w:rsid w:val="005020B7"/>
    <w:rsid w:val="005035AA"/>
    <w:rsid w:val="0050486A"/>
    <w:rsid w:val="00504E63"/>
    <w:rsid w:val="005050CC"/>
    <w:rsid w:val="005056FC"/>
    <w:rsid w:val="00506A1F"/>
    <w:rsid w:val="0050710E"/>
    <w:rsid w:val="005074D8"/>
    <w:rsid w:val="00507E04"/>
    <w:rsid w:val="00511731"/>
    <w:rsid w:val="0051262C"/>
    <w:rsid w:val="00512FC9"/>
    <w:rsid w:val="005131CD"/>
    <w:rsid w:val="005146C4"/>
    <w:rsid w:val="00517B9F"/>
    <w:rsid w:val="00520576"/>
    <w:rsid w:val="005205F9"/>
    <w:rsid w:val="005208F4"/>
    <w:rsid w:val="005209BD"/>
    <w:rsid w:val="00520A99"/>
    <w:rsid w:val="00520F91"/>
    <w:rsid w:val="00521A61"/>
    <w:rsid w:val="00521DA2"/>
    <w:rsid w:val="00524E0C"/>
    <w:rsid w:val="00526F62"/>
    <w:rsid w:val="005311B3"/>
    <w:rsid w:val="0053160D"/>
    <w:rsid w:val="005323AC"/>
    <w:rsid w:val="00532BE6"/>
    <w:rsid w:val="005336FA"/>
    <w:rsid w:val="00533BEB"/>
    <w:rsid w:val="0053459C"/>
    <w:rsid w:val="005348B3"/>
    <w:rsid w:val="00534EFE"/>
    <w:rsid w:val="00536A22"/>
    <w:rsid w:val="00536BFE"/>
    <w:rsid w:val="00537F5C"/>
    <w:rsid w:val="005404AF"/>
    <w:rsid w:val="00540801"/>
    <w:rsid w:val="005413FF"/>
    <w:rsid w:val="0054147B"/>
    <w:rsid w:val="005414AE"/>
    <w:rsid w:val="005425A5"/>
    <w:rsid w:val="0054304A"/>
    <w:rsid w:val="00543F37"/>
    <w:rsid w:val="00546DB4"/>
    <w:rsid w:val="00546F4D"/>
    <w:rsid w:val="00547816"/>
    <w:rsid w:val="00547E3C"/>
    <w:rsid w:val="00550BE7"/>
    <w:rsid w:val="005513DF"/>
    <w:rsid w:val="00552A3B"/>
    <w:rsid w:val="00553312"/>
    <w:rsid w:val="00555C87"/>
    <w:rsid w:val="005572B4"/>
    <w:rsid w:val="005576D1"/>
    <w:rsid w:val="0056008B"/>
    <w:rsid w:val="00560932"/>
    <w:rsid w:val="0056302B"/>
    <w:rsid w:val="00566214"/>
    <w:rsid w:val="0056728C"/>
    <w:rsid w:val="00567EC5"/>
    <w:rsid w:val="00567F47"/>
    <w:rsid w:val="0057008E"/>
    <w:rsid w:val="005713E9"/>
    <w:rsid w:val="0057160E"/>
    <w:rsid w:val="005735D0"/>
    <w:rsid w:val="005735D3"/>
    <w:rsid w:val="00573DD3"/>
    <w:rsid w:val="00574CD0"/>
    <w:rsid w:val="00575D98"/>
    <w:rsid w:val="00576802"/>
    <w:rsid w:val="00576966"/>
    <w:rsid w:val="00576BB3"/>
    <w:rsid w:val="0057732C"/>
    <w:rsid w:val="00577430"/>
    <w:rsid w:val="00577CFB"/>
    <w:rsid w:val="005806A7"/>
    <w:rsid w:val="00582B03"/>
    <w:rsid w:val="00583EF7"/>
    <w:rsid w:val="00584962"/>
    <w:rsid w:val="00584FDE"/>
    <w:rsid w:val="0058503C"/>
    <w:rsid w:val="005853AF"/>
    <w:rsid w:val="00587BE6"/>
    <w:rsid w:val="0059000E"/>
    <w:rsid w:val="00590383"/>
    <w:rsid w:val="00590D24"/>
    <w:rsid w:val="00591010"/>
    <w:rsid w:val="00592C5D"/>
    <w:rsid w:val="00593AF1"/>
    <w:rsid w:val="0059428F"/>
    <w:rsid w:val="00594384"/>
    <w:rsid w:val="00594B41"/>
    <w:rsid w:val="0059547E"/>
    <w:rsid w:val="00596550"/>
    <w:rsid w:val="0059683E"/>
    <w:rsid w:val="005969C1"/>
    <w:rsid w:val="00597AD5"/>
    <w:rsid w:val="00597E91"/>
    <w:rsid w:val="005A100C"/>
    <w:rsid w:val="005A2310"/>
    <w:rsid w:val="005A291D"/>
    <w:rsid w:val="005A2C11"/>
    <w:rsid w:val="005A2F0F"/>
    <w:rsid w:val="005A368F"/>
    <w:rsid w:val="005A398D"/>
    <w:rsid w:val="005A654E"/>
    <w:rsid w:val="005B1117"/>
    <w:rsid w:val="005B1D9E"/>
    <w:rsid w:val="005B3875"/>
    <w:rsid w:val="005B3F9D"/>
    <w:rsid w:val="005B414B"/>
    <w:rsid w:val="005B4488"/>
    <w:rsid w:val="005B6087"/>
    <w:rsid w:val="005B6E11"/>
    <w:rsid w:val="005C19F5"/>
    <w:rsid w:val="005C214D"/>
    <w:rsid w:val="005C391A"/>
    <w:rsid w:val="005C3A59"/>
    <w:rsid w:val="005C3B4C"/>
    <w:rsid w:val="005C4263"/>
    <w:rsid w:val="005C47AD"/>
    <w:rsid w:val="005C5894"/>
    <w:rsid w:val="005C590F"/>
    <w:rsid w:val="005C62FA"/>
    <w:rsid w:val="005C6593"/>
    <w:rsid w:val="005C65C4"/>
    <w:rsid w:val="005C7581"/>
    <w:rsid w:val="005D2170"/>
    <w:rsid w:val="005D2384"/>
    <w:rsid w:val="005D249C"/>
    <w:rsid w:val="005D7065"/>
    <w:rsid w:val="005D7FD2"/>
    <w:rsid w:val="005E0696"/>
    <w:rsid w:val="005E0A80"/>
    <w:rsid w:val="005E1E3E"/>
    <w:rsid w:val="005E20A2"/>
    <w:rsid w:val="005E233F"/>
    <w:rsid w:val="005E281A"/>
    <w:rsid w:val="005E3ECF"/>
    <w:rsid w:val="005E40F4"/>
    <w:rsid w:val="005E5265"/>
    <w:rsid w:val="005E532E"/>
    <w:rsid w:val="005E6790"/>
    <w:rsid w:val="005F0328"/>
    <w:rsid w:val="005F03EB"/>
    <w:rsid w:val="005F16FB"/>
    <w:rsid w:val="005F1832"/>
    <w:rsid w:val="005F4D73"/>
    <w:rsid w:val="005F560B"/>
    <w:rsid w:val="005F56C7"/>
    <w:rsid w:val="005F6641"/>
    <w:rsid w:val="005F69DD"/>
    <w:rsid w:val="005F6A20"/>
    <w:rsid w:val="005F6B6F"/>
    <w:rsid w:val="005F703B"/>
    <w:rsid w:val="005F74EC"/>
    <w:rsid w:val="00600FF7"/>
    <w:rsid w:val="00601B8D"/>
    <w:rsid w:val="0060205C"/>
    <w:rsid w:val="0060461A"/>
    <w:rsid w:val="006052F7"/>
    <w:rsid w:val="00607181"/>
    <w:rsid w:val="006071E8"/>
    <w:rsid w:val="00610002"/>
    <w:rsid w:val="006102B9"/>
    <w:rsid w:val="006103C8"/>
    <w:rsid w:val="006118A3"/>
    <w:rsid w:val="0061368D"/>
    <w:rsid w:val="00613BBF"/>
    <w:rsid w:val="00613CD6"/>
    <w:rsid w:val="006145DB"/>
    <w:rsid w:val="0061602F"/>
    <w:rsid w:val="006163E2"/>
    <w:rsid w:val="00616A0B"/>
    <w:rsid w:val="006171B6"/>
    <w:rsid w:val="00617B9C"/>
    <w:rsid w:val="00617CB4"/>
    <w:rsid w:val="00617F1D"/>
    <w:rsid w:val="00621656"/>
    <w:rsid w:val="00621CF7"/>
    <w:rsid w:val="00622474"/>
    <w:rsid w:val="0062258C"/>
    <w:rsid w:val="00622692"/>
    <w:rsid w:val="00622EF4"/>
    <w:rsid w:val="006237B6"/>
    <w:rsid w:val="0062679D"/>
    <w:rsid w:val="00626B9D"/>
    <w:rsid w:val="00626C82"/>
    <w:rsid w:val="00627F3C"/>
    <w:rsid w:val="006319D6"/>
    <w:rsid w:val="00631DB2"/>
    <w:rsid w:val="006333EC"/>
    <w:rsid w:val="00633793"/>
    <w:rsid w:val="00634C7E"/>
    <w:rsid w:val="00634DB2"/>
    <w:rsid w:val="00635959"/>
    <w:rsid w:val="0063633D"/>
    <w:rsid w:val="006376C3"/>
    <w:rsid w:val="0064223D"/>
    <w:rsid w:val="00642B0B"/>
    <w:rsid w:val="00642D4C"/>
    <w:rsid w:val="006443ED"/>
    <w:rsid w:val="0064485D"/>
    <w:rsid w:val="00645B98"/>
    <w:rsid w:val="00645F6B"/>
    <w:rsid w:val="006466AA"/>
    <w:rsid w:val="00646C3A"/>
    <w:rsid w:val="00646EBF"/>
    <w:rsid w:val="00647286"/>
    <w:rsid w:val="006477D2"/>
    <w:rsid w:val="006502C7"/>
    <w:rsid w:val="00650370"/>
    <w:rsid w:val="006531B5"/>
    <w:rsid w:val="00654E36"/>
    <w:rsid w:val="0065610A"/>
    <w:rsid w:val="00657695"/>
    <w:rsid w:val="00657FF8"/>
    <w:rsid w:val="0066014D"/>
    <w:rsid w:val="00660278"/>
    <w:rsid w:val="00660652"/>
    <w:rsid w:val="00660FDB"/>
    <w:rsid w:val="00661BAF"/>
    <w:rsid w:val="00661EB0"/>
    <w:rsid w:val="00662DBA"/>
    <w:rsid w:val="00662F04"/>
    <w:rsid w:val="006630B6"/>
    <w:rsid w:val="00663486"/>
    <w:rsid w:val="006637E0"/>
    <w:rsid w:val="00663AF7"/>
    <w:rsid w:val="00664037"/>
    <w:rsid w:val="00664265"/>
    <w:rsid w:val="00665E9C"/>
    <w:rsid w:val="006665BF"/>
    <w:rsid w:val="00666A97"/>
    <w:rsid w:val="006701FD"/>
    <w:rsid w:val="006702E4"/>
    <w:rsid w:val="00672AE3"/>
    <w:rsid w:val="0067353E"/>
    <w:rsid w:val="00674578"/>
    <w:rsid w:val="00674F8F"/>
    <w:rsid w:val="006750C9"/>
    <w:rsid w:val="00675224"/>
    <w:rsid w:val="00675314"/>
    <w:rsid w:val="006772A4"/>
    <w:rsid w:val="00677720"/>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A98"/>
    <w:rsid w:val="00692EEE"/>
    <w:rsid w:val="00693143"/>
    <w:rsid w:val="006956FA"/>
    <w:rsid w:val="0069682F"/>
    <w:rsid w:val="00696DEB"/>
    <w:rsid w:val="006A0EEC"/>
    <w:rsid w:val="006A1CD0"/>
    <w:rsid w:val="006A46EF"/>
    <w:rsid w:val="006A4E70"/>
    <w:rsid w:val="006A4F92"/>
    <w:rsid w:val="006A59E4"/>
    <w:rsid w:val="006B03E2"/>
    <w:rsid w:val="006B0539"/>
    <w:rsid w:val="006B1269"/>
    <w:rsid w:val="006B26A6"/>
    <w:rsid w:val="006B3AEC"/>
    <w:rsid w:val="006B4F3E"/>
    <w:rsid w:val="006B53E7"/>
    <w:rsid w:val="006B61BA"/>
    <w:rsid w:val="006B6532"/>
    <w:rsid w:val="006B67A8"/>
    <w:rsid w:val="006B6B11"/>
    <w:rsid w:val="006C07B7"/>
    <w:rsid w:val="006C0802"/>
    <w:rsid w:val="006C1930"/>
    <w:rsid w:val="006C1E31"/>
    <w:rsid w:val="006C3139"/>
    <w:rsid w:val="006C4BF3"/>
    <w:rsid w:val="006C4FD7"/>
    <w:rsid w:val="006C6467"/>
    <w:rsid w:val="006C7C62"/>
    <w:rsid w:val="006D026B"/>
    <w:rsid w:val="006D05D3"/>
    <w:rsid w:val="006D08C3"/>
    <w:rsid w:val="006D17E9"/>
    <w:rsid w:val="006D1CCA"/>
    <w:rsid w:val="006D2359"/>
    <w:rsid w:val="006D265A"/>
    <w:rsid w:val="006D313F"/>
    <w:rsid w:val="006D32C7"/>
    <w:rsid w:val="006D3C53"/>
    <w:rsid w:val="006D6A67"/>
    <w:rsid w:val="006D6C74"/>
    <w:rsid w:val="006D703C"/>
    <w:rsid w:val="006D7782"/>
    <w:rsid w:val="006E1474"/>
    <w:rsid w:val="006E193B"/>
    <w:rsid w:val="006E2B83"/>
    <w:rsid w:val="006E2C68"/>
    <w:rsid w:val="006E3A5F"/>
    <w:rsid w:val="006E3A8E"/>
    <w:rsid w:val="006E4E4E"/>
    <w:rsid w:val="006E5489"/>
    <w:rsid w:val="006E5537"/>
    <w:rsid w:val="006E5D43"/>
    <w:rsid w:val="006E7440"/>
    <w:rsid w:val="006E752D"/>
    <w:rsid w:val="006E757B"/>
    <w:rsid w:val="006F0212"/>
    <w:rsid w:val="006F0FA3"/>
    <w:rsid w:val="006F12AA"/>
    <w:rsid w:val="006F14D7"/>
    <w:rsid w:val="006F1D2A"/>
    <w:rsid w:val="006F4357"/>
    <w:rsid w:val="006F4D0A"/>
    <w:rsid w:val="006F5603"/>
    <w:rsid w:val="006F56C5"/>
    <w:rsid w:val="006F6210"/>
    <w:rsid w:val="006F62B1"/>
    <w:rsid w:val="006F73B0"/>
    <w:rsid w:val="006F75F8"/>
    <w:rsid w:val="00700171"/>
    <w:rsid w:val="0070029C"/>
    <w:rsid w:val="00700C10"/>
    <w:rsid w:val="00701F48"/>
    <w:rsid w:val="0070244E"/>
    <w:rsid w:val="007060D1"/>
    <w:rsid w:val="007067F0"/>
    <w:rsid w:val="00706E94"/>
    <w:rsid w:val="00707C44"/>
    <w:rsid w:val="007101E7"/>
    <w:rsid w:val="00711521"/>
    <w:rsid w:val="00711743"/>
    <w:rsid w:val="00711D94"/>
    <w:rsid w:val="007120E8"/>
    <w:rsid w:val="007121EC"/>
    <w:rsid w:val="00712EDB"/>
    <w:rsid w:val="00713BC6"/>
    <w:rsid w:val="00713CD0"/>
    <w:rsid w:val="00713E16"/>
    <w:rsid w:val="00714661"/>
    <w:rsid w:val="00716FE3"/>
    <w:rsid w:val="0072026F"/>
    <w:rsid w:val="00721875"/>
    <w:rsid w:val="00722FBB"/>
    <w:rsid w:val="00724050"/>
    <w:rsid w:val="00725B3F"/>
    <w:rsid w:val="00725D33"/>
    <w:rsid w:val="00726096"/>
    <w:rsid w:val="00726D08"/>
    <w:rsid w:val="00726D92"/>
    <w:rsid w:val="0072734C"/>
    <w:rsid w:val="0072737E"/>
    <w:rsid w:val="0072745A"/>
    <w:rsid w:val="00727A2C"/>
    <w:rsid w:val="007300A7"/>
    <w:rsid w:val="007303D6"/>
    <w:rsid w:val="00730FB8"/>
    <w:rsid w:val="0073147D"/>
    <w:rsid w:val="00731981"/>
    <w:rsid w:val="00731B27"/>
    <w:rsid w:val="00732C45"/>
    <w:rsid w:val="00733008"/>
    <w:rsid w:val="00734A61"/>
    <w:rsid w:val="007369D4"/>
    <w:rsid w:val="00736D73"/>
    <w:rsid w:val="00736FE8"/>
    <w:rsid w:val="007372E2"/>
    <w:rsid w:val="00740108"/>
    <w:rsid w:val="007403E3"/>
    <w:rsid w:val="00740E84"/>
    <w:rsid w:val="00744567"/>
    <w:rsid w:val="00744A8F"/>
    <w:rsid w:val="00744B77"/>
    <w:rsid w:val="00744F57"/>
    <w:rsid w:val="007465E7"/>
    <w:rsid w:val="0074690D"/>
    <w:rsid w:val="00746A78"/>
    <w:rsid w:val="00747C42"/>
    <w:rsid w:val="00750637"/>
    <w:rsid w:val="007507E8"/>
    <w:rsid w:val="00751D55"/>
    <w:rsid w:val="00752828"/>
    <w:rsid w:val="0075406E"/>
    <w:rsid w:val="0075571A"/>
    <w:rsid w:val="00756B8C"/>
    <w:rsid w:val="00757526"/>
    <w:rsid w:val="00761FB7"/>
    <w:rsid w:val="007623E3"/>
    <w:rsid w:val="00762611"/>
    <w:rsid w:val="00766AAD"/>
    <w:rsid w:val="00766F6F"/>
    <w:rsid w:val="00767D20"/>
    <w:rsid w:val="00770A36"/>
    <w:rsid w:val="00771846"/>
    <w:rsid w:val="00773385"/>
    <w:rsid w:val="00774F51"/>
    <w:rsid w:val="00777AEF"/>
    <w:rsid w:val="00780A51"/>
    <w:rsid w:val="00781062"/>
    <w:rsid w:val="00782475"/>
    <w:rsid w:val="00782E26"/>
    <w:rsid w:val="00782F3D"/>
    <w:rsid w:val="0078367A"/>
    <w:rsid w:val="007840C6"/>
    <w:rsid w:val="00787C20"/>
    <w:rsid w:val="00791384"/>
    <w:rsid w:val="00793503"/>
    <w:rsid w:val="00793C46"/>
    <w:rsid w:val="00793DE5"/>
    <w:rsid w:val="00795B36"/>
    <w:rsid w:val="00795BDE"/>
    <w:rsid w:val="00795E0E"/>
    <w:rsid w:val="00795E44"/>
    <w:rsid w:val="00796002"/>
    <w:rsid w:val="007975E8"/>
    <w:rsid w:val="007A0033"/>
    <w:rsid w:val="007A004A"/>
    <w:rsid w:val="007A2A81"/>
    <w:rsid w:val="007A3E1A"/>
    <w:rsid w:val="007A5B13"/>
    <w:rsid w:val="007A5B1D"/>
    <w:rsid w:val="007A720D"/>
    <w:rsid w:val="007A7776"/>
    <w:rsid w:val="007B0581"/>
    <w:rsid w:val="007B0E4D"/>
    <w:rsid w:val="007B3903"/>
    <w:rsid w:val="007B4153"/>
    <w:rsid w:val="007B4ACF"/>
    <w:rsid w:val="007B5094"/>
    <w:rsid w:val="007B5B1C"/>
    <w:rsid w:val="007B5D6A"/>
    <w:rsid w:val="007B674B"/>
    <w:rsid w:val="007B6CFC"/>
    <w:rsid w:val="007B6EE1"/>
    <w:rsid w:val="007B6F57"/>
    <w:rsid w:val="007B7193"/>
    <w:rsid w:val="007B72DA"/>
    <w:rsid w:val="007C01B1"/>
    <w:rsid w:val="007C1632"/>
    <w:rsid w:val="007C1700"/>
    <w:rsid w:val="007C2230"/>
    <w:rsid w:val="007C239B"/>
    <w:rsid w:val="007C2581"/>
    <w:rsid w:val="007C436E"/>
    <w:rsid w:val="007C4DB7"/>
    <w:rsid w:val="007C5670"/>
    <w:rsid w:val="007C5770"/>
    <w:rsid w:val="007C72DC"/>
    <w:rsid w:val="007C7FF9"/>
    <w:rsid w:val="007D1805"/>
    <w:rsid w:val="007D2262"/>
    <w:rsid w:val="007D3B2F"/>
    <w:rsid w:val="007D3FD7"/>
    <w:rsid w:val="007D4460"/>
    <w:rsid w:val="007D5525"/>
    <w:rsid w:val="007D670E"/>
    <w:rsid w:val="007E01DE"/>
    <w:rsid w:val="007E0283"/>
    <w:rsid w:val="007E18DD"/>
    <w:rsid w:val="007E210D"/>
    <w:rsid w:val="007E24D0"/>
    <w:rsid w:val="007E2583"/>
    <w:rsid w:val="007E297C"/>
    <w:rsid w:val="007E29DB"/>
    <w:rsid w:val="007E3161"/>
    <w:rsid w:val="007E4104"/>
    <w:rsid w:val="007E560A"/>
    <w:rsid w:val="007E6C5A"/>
    <w:rsid w:val="007E6EEC"/>
    <w:rsid w:val="007E7836"/>
    <w:rsid w:val="007E7869"/>
    <w:rsid w:val="007F0B0F"/>
    <w:rsid w:val="007F0D3C"/>
    <w:rsid w:val="007F1695"/>
    <w:rsid w:val="007F21FC"/>
    <w:rsid w:val="007F2B90"/>
    <w:rsid w:val="007F3C54"/>
    <w:rsid w:val="007F412B"/>
    <w:rsid w:val="007F4173"/>
    <w:rsid w:val="007F5C6F"/>
    <w:rsid w:val="007F6A2B"/>
    <w:rsid w:val="0080101C"/>
    <w:rsid w:val="0080293A"/>
    <w:rsid w:val="00802B83"/>
    <w:rsid w:val="00803D19"/>
    <w:rsid w:val="0080429D"/>
    <w:rsid w:val="0080476C"/>
    <w:rsid w:val="0080535B"/>
    <w:rsid w:val="00805830"/>
    <w:rsid w:val="008058F0"/>
    <w:rsid w:val="008059B5"/>
    <w:rsid w:val="0080722A"/>
    <w:rsid w:val="008076D7"/>
    <w:rsid w:val="00807C6D"/>
    <w:rsid w:val="008103F4"/>
    <w:rsid w:val="00810ACE"/>
    <w:rsid w:val="00811135"/>
    <w:rsid w:val="00812B71"/>
    <w:rsid w:val="00813E04"/>
    <w:rsid w:val="00813E1B"/>
    <w:rsid w:val="00814F3A"/>
    <w:rsid w:val="0081678E"/>
    <w:rsid w:val="00816A29"/>
    <w:rsid w:val="00821272"/>
    <w:rsid w:val="008212A9"/>
    <w:rsid w:val="008212B7"/>
    <w:rsid w:val="00821EB9"/>
    <w:rsid w:val="00821F35"/>
    <w:rsid w:val="008220D0"/>
    <w:rsid w:val="008226C9"/>
    <w:rsid w:val="00822898"/>
    <w:rsid w:val="0082356B"/>
    <w:rsid w:val="00823D91"/>
    <w:rsid w:val="008264A6"/>
    <w:rsid w:val="008277DD"/>
    <w:rsid w:val="00827C0F"/>
    <w:rsid w:val="00827CAC"/>
    <w:rsid w:val="008341E7"/>
    <w:rsid w:val="00834DFD"/>
    <w:rsid w:val="00835B13"/>
    <w:rsid w:val="00836860"/>
    <w:rsid w:val="00836C44"/>
    <w:rsid w:val="00836CFD"/>
    <w:rsid w:val="00837A49"/>
    <w:rsid w:val="00840835"/>
    <w:rsid w:val="00840A4A"/>
    <w:rsid w:val="00840B87"/>
    <w:rsid w:val="00841060"/>
    <w:rsid w:val="008422BE"/>
    <w:rsid w:val="00842ED0"/>
    <w:rsid w:val="008433B6"/>
    <w:rsid w:val="008435C1"/>
    <w:rsid w:val="008443DD"/>
    <w:rsid w:val="00844F56"/>
    <w:rsid w:val="00845340"/>
    <w:rsid w:val="00845AEB"/>
    <w:rsid w:val="00846155"/>
    <w:rsid w:val="00846987"/>
    <w:rsid w:val="00846D0B"/>
    <w:rsid w:val="00847140"/>
    <w:rsid w:val="00847DF2"/>
    <w:rsid w:val="00850DA2"/>
    <w:rsid w:val="00851AEE"/>
    <w:rsid w:val="0085247D"/>
    <w:rsid w:val="00852644"/>
    <w:rsid w:val="00852E53"/>
    <w:rsid w:val="008530CF"/>
    <w:rsid w:val="0085422B"/>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421C"/>
    <w:rsid w:val="008648FB"/>
    <w:rsid w:val="00864930"/>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F85"/>
    <w:rsid w:val="0087587C"/>
    <w:rsid w:val="00875B41"/>
    <w:rsid w:val="008771D1"/>
    <w:rsid w:val="008810DA"/>
    <w:rsid w:val="008812F1"/>
    <w:rsid w:val="00881E38"/>
    <w:rsid w:val="008821E5"/>
    <w:rsid w:val="00887174"/>
    <w:rsid w:val="00887900"/>
    <w:rsid w:val="00887B84"/>
    <w:rsid w:val="00887CE8"/>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1460"/>
    <w:rsid w:val="008A1925"/>
    <w:rsid w:val="008A19FD"/>
    <w:rsid w:val="008A222B"/>
    <w:rsid w:val="008A3A2F"/>
    <w:rsid w:val="008A3AAF"/>
    <w:rsid w:val="008A4430"/>
    <w:rsid w:val="008A628C"/>
    <w:rsid w:val="008A7EAB"/>
    <w:rsid w:val="008B0494"/>
    <w:rsid w:val="008B2198"/>
    <w:rsid w:val="008B37C2"/>
    <w:rsid w:val="008B3B75"/>
    <w:rsid w:val="008B40D3"/>
    <w:rsid w:val="008B519A"/>
    <w:rsid w:val="008B5358"/>
    <w:rsid w:val="008B55DD"/>
    <w:rsid w:val="008B56C1"/>
    <w:rsid w:val="008B5F0B"/>
    <w:rsid w:val="008B7DBA"/>
    <w:rsid w:val="008B7FA7"/>
    <w:rsid w:val="008C039F"/>
    <w:rsid w:val="008C04F9"/>
    <w:rsid w:val="008C13BA"/>
    <w:rsid w:val="008C1DFC"/>
    <w:rsid w:val="008C2E2B"/>
    <w:rsid w:val="008C31B9"/>
    <w:rsid w:val="008C4616"/>
    <w:rsid w:val="008C529A"/>
    <w:rsid w:val="008C547D"/>
    <w:rsid w:val="008C5F38"/>
    <w:rsid w:val="008C6058"/>
    <w:rsid w:val="008C68AB"/>
    <w:rsid w:val="008C6DDE"/>
    <w:rsid w:val="008C7833"/>
    <w:rsid w:val="008C7AE6"/>
    <w:rsid w:val="008D0254"/>
    <w:rsid w:val="008D09CC"/>
    <w:rsid w:val="008D1291"/>
    <w:rsid w:val="008D1BC4"/>
    <w:rsid w:val="008D28BB"/>
    <w:rsid w:val="008D4B4B"/>
    <w:rsid w:val="008D4BA5"/>
    <w:rsid w:val="008D5A54"/>
    <w:rsid w:val="008D7A68"/>
    <w:rsid w:val="008D7E42"/>
    <w:rsid w:val="008D7F3E"/>
    <w:rsid w:val="008E320F"/>
    <w:rsid w:val="008E345E"/>
    <w:rsid w:val="008E3A89"/>
    <w:rsid w:val="008E4317"/>
    <w:rsid w:val="008E47A0"/>
    <w:rsid w:val="008E52A1"/>
    <w:rsid w:val="008E5388"/>
    <w:rsid w:val="008E563B"/>
    <w:rsid w:val="008F0CAB"/>
    <w:rsid w:val="008F0D91"/>
    <w:rsid w:val="008F115D"/>
    <w:rsid w:val="008F12D4"/>
    <w:rsid w:val="008F1618"/>
    <w:rsid w:val="008F1B15"/>
    <w:rsid w:val="008F1F41"/>
    <w:rsid w:val="008F202C"/>
    <w:rsid w:val="008F2B52"/>
    <w:rsid w:val="008F2BDA"/>
    <w:rsid w:val="008F2D43"/>
    <w:rsid w:val="008F3258"/>
    <w:rsid w:val="008F3C38"/>
    <w:rsid w:val="008F408D"/>
    <w:rsid w:val="008F457E"/>
    <w:rsid w:val="008F50BC"/>
    <w:rsid w:val="008F57F0"/>
    <w:rsid w:val="008F5816"/>
    <w:rsid w:val="008F5A53"/>
    <w:rsid w:val="008F6E44"/>
    <w:rsid w:val="008F7A9D"/>
    <w:rsid w:val="008F7F61"/>
    <w:rsid w:val="009005BE"/>
    <w:rsid w:val="009008CC"/>
    <w:rsid w:val="0090116B"/>
    <w:rsid w:val="009013F2"/>
    <w:rsid w:val="009032CA"/>
    <w:rsid w:val="00903BF7"/>
    <w:rsid w:val="00903C78"/>
    <w:rsid w:val="009044A3"/>
    <w:rsid w:val="00906363"/>
    <w:rsid w:val="00906724"/>
    <w:rsid w:val="009067A6"/>
    <w:rsid w:val="00910F50"/>
    <w:rsid w:val="00911AED"/>
    <w:rsid w:val="00912F51"/>
    <w:rsid w:val="00913118"/>
    <w:rsid w:val="00913A3A"/>
    <w:rsid w:val="00915A66"/>
    <w:rsid w:val="00917FDC"/>
    <w:rsid w:val="00920F12"/>
    <w:rsid w:val="00923BDF"/>
    <w:rsid w:val="00924180"/>
    <w:rsid w:val="0092431D"/>
    <w:rsid w:val="00924CB7"/>
    <w:rsid w:val="0092588D"/>
    <w:rsid w:val="0092698E"/>
    <w:rsid w:val="00926AB1"/>
    <w:rsid w:val="00927687"/>
    <w:rsid w:val="00930C2D"/>
    <w:rsid w:val="00931D08"/>
    <w:rsid w:val="009320D7"/>
    <w:rsid w:val="00932824"/>
    <w:rsid w:val="009331B8"/>
    <w:rsid w:val="00933BF4"/>
    <w:rsid w:val="00933FDD"/>
    <w:rsid w:val="0093410A"/>
    <w:rsid w:val="00934528"/>
    <w:rsid w:val="0094009D"/>
    <w:rsid w:val="0094038B"/>
    <w:rsid w:val="00940AA1"/>
    <w:rsid w:val="00940B6C"/>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E43"/>
    <w:rsid w:val="00953EEC"/>
    <w:rsid w:val="00955A00"/>
    <w:rsid w:val="00955E96"/>
    <w:rsid w:val="00955EDA"/>
    <w:rsid w:val="00956325"/>
    <w:rsid w:val="0095773A"/>
    <w:rsid w:val="009577A3"/>
    <w:rsid w:val="0096097B"/>
    <w:rsid w:val="00960CB0"/>
    <w:rsid w:val="00961FF5"/>
    <w:rsid w:val="009629A3"/>
    <w:rsid w:val="00963E5E"/>
    <w:rsid w:val="00964C3A"/>
    <w:rsid w:val="00967341"/>
    <w:rsid w:val="00967446"/>
    <w:rsid w:val="00967F0D"/>
    <w:rsid w:val="00967F23"/>
    <w:rsid w:val="00967FC7"/>
    <w:rsid w:val="00970C66"/>
    <w:rsid w:val="00970FC7"/>
    <w:rsid w:val="00971567"/>
    <w:rsid w:val="00971F8A"/>
    <w:rsid w:val="00972394"/>
    <w:rsid w:val="009724B7"/>
    <w:rsid w:val="00972C6C"/>
    <w:rsid w:val="009731FC"/>
    <w:rsid w:val="00973C3C"/>
    <w:rsid w:val="00974339"/>
    <w:rsid w:val="009745AD"/>
    <w:rsid w:val="00974ADD"/>
    <w:rsid w:val="00974C12"/>
    <w:rsid w:val="00975C27"/>
    <w:rsid w:val="00976577"/>
    <w:rsid w:val="00976A8B"/>
    <w:rsid w:val="00980571"/>
    <w:rsid w:val="00980E7F"/>
    <w:rsid w:val="00980F76"/>
    <w:rsid w:val="00984840"/>
    <w:rsid w:val="00985387"/>
    <w:rsid w:val="0098579D"/>
    <w:rsid w:val="009861E9"/>
    <w:rsid w:val="009862F0"/>
    <w:rsid w:val="00986695"/>
    <w:rsid w:val="009866D9"/>
    <w:rsid w:val="0098720C"/>
    <w:rsid w:val="0099093C"/>
    <w:rsid w:val="00991598"/>
    <w:rsid w:val="00992028"/>
    <w:rsid w:val="0099214D"/>
    <w:rsid w:val="00992177"/>
    <w:rsid w:val="00992987"/>
    <w:rsid w:val="00992E1A"/>
    <w:rsid w:val="00993AE8"/>
    <w:rsid w:val="00994F12"/>
    <w:rsid w:val="00994FC0"/>
    <w:rsid w:val="009951C4"/>
    <w:rsid w:val="00995490"/>
    <w:rsid w:val="00995497"/>
    <w:rsid w:val="00995950"/>
    <w:rsid w:val="00996063"/>
    <w:rsid w:val="009A09E8"/>
    <w:rsid w:val="009A313B"/>
    <w:rsid w:val="009A38DA"/>
    <w:rsid w:val="009A3FAD"/>
    <w:rsid w:val="009A5596"/>
    <w:rsid w:val="009A55AA"/>
    <w:rsid w:val="009A58DB"/>
    <w:rsid w:val="009A5F40"/>
    <w:rsid w:val="009A6CBE"/>
    <w:rsid w:val="009A7D0F"/>
    <w:rsid w:val="009A7EAE"/>
    <w:rsid w:val="009B0A0E"/>
    <w:rsid w:val="009B2531"/>
    <w:rsid w:val="009B3670"/>
    <w:rsid w:val="009B4161"/>
    <w:rsid w:val="009B49CA"/>
    <w:rsid w:val="009B4B57"/>
    <w:rsid w:val="009B5285"/>
    <w:rsid w:val="009B532C"/>
    <w:rsid w:val="009B5BA8"/>
    <w:rsid w:val="009B5FBF"/>
    <w:rsid w:val="009B686D"/>
    <w:rsid w:val="009B70E6"/>
    <w:rsid w:val="009B7D8E"/>
    <w:rsid w:val="009C0402"/>
    <w:rsid w:val="009C07F8"/>
    <w:rsid w:val="009C0842"/>
    <w:rsid w:val="009C13F5"/>
    <w:rsid w:val="009C3420"/>
    <w:rsid w:val="009C382F"/>
    <w:rsid w:val="009C4568"/>
    <w:rsid w:val="009C45AB"/>
    <w:rsid w:val="009C47D6"/>
    <w:rsid w:val="009C6132"/>
    <w:rsid w:val="009C7EAA"/>
    <w:rsid w:val="009D0795"/>
    <w:rsid w:val="009D08E6"/>
    <w:rsid w:val="009D1F95"/>
    <w:rsid w:val="009D2983"/>
    <w:rsid w:val="009D2F63"/>
    <w:rsid w:val="009D35BD"/>
    <w:rsid w:val="009D3B38"/>
    <w:rsid w:val="009D51E6"/>
    <w:rsid w:val="009D558F"/>
    <w:rsid w:val="009D7062"/>
    <w:rsid w:val="009D7962"/>
    <w:rsid w:val="009E055F"/>
    <w:rsid w:val="009E0576"/>
    <w:rsid w:val="009E06F2"/>
    <w:rsid w:val="009E132A"/>
    <w:rsid w:val="009E1477"/>
    <w:rsid w:val="009E1B11"/>
    <w:rsid w:val="009E2121"/>
    <w:rsid w:val="009E228D"/>
    <w:rsid w:val="009E3207"/>
    <w:rsid w:val="009E3B8B"/>
    <w:rsid w:val="009E58B1"/>
    <w:rsid w:val="009E691A"/>
    <w:rsid w:val="009E7723"/>
    <w:rsid w:val="009E7FCD"/>
    <w:rsid w:val="009F1503"/>
    <w:rsid w:val="009F16FE"/>
    <w:rsid w:val="009F274B"/>
    <w:rsid w:val="009F3068"/>
    <w:rsid w:val="009F31BD"/>
    <w:rsid w:val="009F3DF5"/>
    <w:rsid w:val="009F50A6"/>
    <w:rsid w:val="009F7F8A"/>
    <w:rsid w:val="00A005AE"/>
    <w:rsid w:val="00A00E08"/>
    <w:rsid w:val="00A00F12"/>
    <w:rsid w:val="00A0158B"/>
    <w:rsid w:val="00A01A22"/>
    <w:rsid w:val="00A021A8"/>
    <w:rsid w:val="00A026D0"/>
    <w:rsid w:val="00A02B7A"/>
    <w:rsid w:val="00A03E2A"/>
    <w:rsid w:val="00A0417F"/>
    <w:rsid w:val="00A0452D"/>
    <w:rsid w:val="00A04A85"/>
    <w:rsid w:val="00A05F5D"/>
    <w:rsid w:val="00A0683D"/>
    <w:rsid w:val="00A0693B"/>
    <w:rsid w:val="00A06E5C"/>
    <w:rsid w:val="00A06F53"/>
    <w:rsid w:val="00A0705F"/>
    <w:rsid w:val="00A07554"/>
    <w:rsid w:val="00A11E72"/>
    <w:rsid w:val="00A13094"/>
    <w:rsid w:val="00A1349F"/>
    <w:rsid w:val="00A13CE9"/>
    <w:rsid w:val="00A1452B"/>
    <w:rsid w:val="00A145D7"/>
    <w:rsid w:val="00A1480B"/>
    <w:rsid w:val="00A153D2"/>
    <w:rsid w:val="00A1577E"/>
    <w:rsid w:val="00A15CED"/>
    <w:rsid w:val="00A1675F"/>
    <w:rsid w:val="00A17B6A"/>
    <w:rsid w:val="00A20156"/>
    <w:rsid w:val="00A2125C"/>
    <w:rsid w:val="00A22318"/>
    <w:rsid w:val="00A25D54"/>
    <w:rsid w:val="00A261F6"/>
    <w:rsid w:val="00A26F3C"/>
    <w:rsid w:val="00A27A84"/>
    <w:rsid w:val="00A27BC2"/>
    <w:rsid w:val="00A3131D"/>
    <w:rsid w:val="00A32140"/>
    <w:rsid w:val="00A33AC2"/>
    <w:rsid w:val="00A33C16"/>
    <w:rsid w:val="00A33E1B"/>
    <w:rsid w:val="00A35725"/>
    <w:rsid w:val="00A364F2"/>
    <w:rsid w:val="00A37032"/>
    <w:rsid w:val="00A371BC"/>
    <w:rsid w:val="00A4064E"/>
    <w:rsid w:val="00A41F2B"/>
    <w:rsid w:val="00A4427E"/>
    <w:rsid w:val="00A45A82"/>
    <w:rsid w:val="00A47257"/>
    <w:rsid w:val="00A477DA"/>
    <w:rsid w:val="00A502AB"/>
    <w:rsid w:val="00A51DA2"/>
    <w:rsid w:val="00A52162"/>
    <w:rsid w:val="00A527F9"/>
    <w:rsid w:val="00A53C7D"/>
    <w:rsid w:val="00A53F26"/>
    <w:rsid w:val="00A54849"/>
    <w:rsid w:val="00A54B56"/>
    <w:rsid w:val="00A55E34"/>
    <w:rsid w:val="00A576CB"/>
    <w:rsid w:val="00A6033F"/>
    <w:rsid w:val="00A60ADC"/>
    <w:rsid w:val="00A650B6"/>
    <w:rsid w:val="00A651D1"/>
    <w:rsid w:val="00A65BD4"/>
    <w:rsid w:val="00A65E61"/>
    <w:rsid w:val="00A661C3"/>
    <w:rsid w:val="00A676AD"/>
    <w:rsid w:val="00A67E41"/>
    <w:rsid w:val="00A70197"/>
    <w:rsid w:val="00A70B2E"/>
    <w:rsid w:val="00A765A3"/>
    <w:rsid w:val="00A76972"/>
    <w:rsid w:val="00A76D35"/>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1CC"/>
    <w:rsid w:val="00A91152"/>
    <w:rsid w:val="00A91312"/>
    <w:rsid w:val="00A92C23"/>
    <w:rsid w:val="00A9313D"/>
    <w:rsid w:val="00A94A1A"/>
    <w:rsid w:val="00A94C29"/>
    <w:rsid w:val="00A95126"/>
    <w:rsid w:val="00A9535E"/>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20EF"/>
    <w:rsid w:val="00AB393D"/>
    <w:rsid w:val="00AB3B90"/>
    <w:rsid w:val="00AB510A"/>
    <w:rsid w:val="00AB5E30"/>
    <w:rsid w:val="00AB5E57"/>
    <w:rsid w:val="00AB640C"/>
    <w:rsid w:val="00AB66B2"/>
    <w:rsid w:val="00AB6DDB"/>
    <w:rsid w:val="00AB74C7"/>
    <w:rsid w:val="00AC0154"/>
    <w:rsid w:val="00AC028C"/>
    <w:rsid w:val="00AC040C"/>
    <w:rsid w:val="00AC2667"/>
    <w:rsid w:val="00AC40A2"/>
    <w:rsid w:val="00AC49C5"/>
    <w:rsid w:val="00AC4CDA"/>
    <w:rsid w:val="00AC71D2"/>
    <w:rsid w:val="00AC7220"/>
    <w:rsid w:val="00AC7A38"/>
    <w:rsid w:val="00AC7A70"/>
    <w:rsid w:val="00AD0C63"/>
    <w:rsid w:val="00AD100B"/>
    <w:rsid w:val="00AD17A1"/>
    <w:rsid w:val="00AD1F3B"/>
    <w:rsid w:val="00AD3016"/>
    <w:rsid w:val="00AD4576"/>
    <w:rsid w:val="00AD4ACC"/>
    <w:rsid w:val="00AD4C00"/>
    <w:rsid w:val="00AD4DB1"/>
    <w:rsid w:val="00AD5A35"/>
    <w:rsid w:val="00AD5E55"/>
    <w:rsid w:val="00AD5EF0"/>
    <w:rsid w:val="00AD6279"/>
    <w:rsid w:val="00AD7419"/>
    <w:rsid w:val="00AE0D36"/>
    <w:rsid w:val="00AE0DD6"/>
    <w:rsid w:val="00AE1606"/>
    <w:rsid w:val="00AE381C"/>
    <w:rsid w:val="00AE38C7"/>
    <w:rsid w:val="00AE3A6D"/>
    <w:rsid w:val="00AE3B1A"/>
    <w:rsid w:val="00AE4264"/>
    <w:rsid w:val="00AE4476"/>
    <w:rsid w:val="00AE4DC9"/>
    <w:rsid w:val="00AE6010"/>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51D4"/>
    <w:rsid w:val="00AF5B96"/>
    <w:rsid w:val="00AF7060"/>
    <w:rsid w:val="00AF70C7"/>
    <w:rsid w:val="00B00ACD"/>
    <w:rsid w:val="00B00E59"/>
    <w:rsid w:val="00B0149B"/>
    <w:rsid w:val="00B017C3"/>
    <w:rsid w:val="00B02D22"/>
    <w:rsid w:val="00B03319"/>
    <w:rsid w:val="00B06A49"/>
    <w:rsid w:val="00B0742F"/>
    <w:rsid w:val="00B074DF"/>
    <w:rsid w:val="00B1009B"/>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7B24"/>
    <w:rsid w:val="00B17D1E"/>
    <w:rsid w:val="00B17D9E"/>
    <w:rsid w:val="00B211CB"/>
    <w:rsid w:val="00B21B55"/>
    <w:rsid w:val="00B21DB0"/>
    <w:rsid w:val="00B21F9F"/>
    <w:rsid w:val="00B223F1"/>
    <w:rsid w:val="00B2254F"/>
    <w:rsid w:val="00B2331C"/>
    <w:rsid w:val="00B2424B"/>
    <w:rsid w:val="00B24352"/>
    <w:rsid w:val="00B24B81"/>
    <w:rsid w:val="00B24E75"/>
    <w:rsid w:val="00B257C7"/>
    <w:rsid w:val="00B25ED5"/>
    <w:rsid w:val="00B26915"/>
    <w:rsid w:val="00B2787C"/>
    <w:rsid w:val="00B27B20"/>
    <w:rsid w:val="00B30130"/>
    <w:rsid w:val="00B314D1"/>
    <w:rsid w:val="00B31E30"/>
    <w:rsid w:val="00B32406"/>
    <w:rsid w:val="00B32FE5"/>
    <w:rsid w:val="00B33046"/>
    <w:rsid w:val="00B3405A"/>
    <w:rsid w:val="00B34E39"/>
    <w:rsid w:val="00B3636D"/>
    <w:rsid w:val="00B36CDD"/>
    <w:rsid w:val="00B37C2B"/>
    <w:rsid w:val="00B41020"/>
    <w:rsid w:val="00B41675"/>
    <w:rsid w:val="00B41EEA"/>
    <w:rsid w:val="00B426C8"/>
    <w:rsid w:val="00B42C6A"/>
    <w:rsid w:val="00B443F6"/>
    <w:rsid w:val="00B44B25"/>
    <w:rsid w:val="00B4518D"/>
    <w:rsid w:val="00B451EF"/>
    <w:rsid w:val="00B473E7"/>
    <w:rsid w:val="00B47DB0"/>
    <w:rsid w:val="00B47F66"/>
    <w:rsid w:val="00B50EF0"/>
    <w:rsid w:val="00B511B9"/>
    <w:rsid w:val="00B52158"/>
    <w:rsid w:val="00B5225B"/>
    <w:rsid w:val="00B5336B"/>
    <w:rsid w:val="00B55331"/>
    <w:rsid w:val="00B55FDA"/>
    <w:rsid w:val="00B56C0C"/>
    <w:rsid w:val="00B56CC7"/>
    <w:rsid w:val="00B570F7"/>
    <w:rsid w:val="00B5731A"/>
    <w:rsid w:val="00B60A3C"/>
    <w:rsid w:val="00B60A6A"/>
    <w:rsid w:val="00B614F6"/>
    <w:rsid w:val="00B621B6"/>
    <w:rsid w:val="00B630CA"/>
    <w:rsid w:val="00B636EF"/>
    <w:rsid w:val="00B63BCF"/>
    <w:rsid w:val="00B6440E"/>
    <w:rsid w:val="00B67B5B"/>
    <w:rsid w:val="00B67E7A"/>
    <w:rsid w:val="00B703E8"/>
    <w:rsid w:val="00B70518"/>
    <w:rsid w:val="00B711E2"/>
    <w:rsid w:val="00B72F66"/>
    <w:rsid w:val="00B73222"/>
    <w:rsid w:val="00B73A93"/>
    <w:rsid w:val="00B74A5B"/>
    <w:rsid w:val="00B74EDC"/>
    <w:rsid w:val="00B753B5"/>
    <w:rsid w:val="00B759AA"/>
    <w:rsid w:val="00B75EB5"/>
    <w:rsid w:val="00B7646A"/>
    <w:rsid w:val="00B77083"/>
    <w:rsid w:val="00B800D4"/>
    <w:rsid w:val="00B804CD"/>
    <w:rsid w:val="00B8122C"/>
    <w:rsid w:val="00B81312"/>
    <w:rsid w:val="00B8224F"/>
    <w:rsid w:val="00B829A2"/>
    <w:rsid w:val="00B829C1"/>
    <w:rsid w:val="00B82F2F"/>
    <w:rsid w:val="00B86C64"/>
    <w:rsid w:val="00B86CE3"/>
    <w:rsid w:val="00B87546"/>
    <w:rsid w:val="00B87757"/>
    <w:rsid w:val="00B878BF"/>
    <w:rsid w:val="00B90C15"/>
    <w:rsid w:val="00B911F8"/>
    <w:rsid w:val="00B91610"/>
    <w:rsid w:val="00B92748"/>
    <w:rsid w:val="00B93F7B"/>
    <w:rsid w:val="00B94F01"/>
    <w:rsid w:val="00B95D55"/>
    <w:rsid w:val="00B960FB"/>
    <w:rsid w:val="00B96A14"/>
    <w:rsid w:val="00B96EC5"/>
    <w:rsid w:val="00BA0D60"/>
    <w:rsid w:val="00BA15C6"/>
    <w:rsid w:val="00BA2625"/>
    <w:rsid w:val="00BA2B2D"/>
    <w:rsid w:val="00BA3ADA"/>
    <w:rsid w:val="00BA4641"/>
    <w:rsid w:val="00BA567B"/>
    <w:rsid w:val="00BA5798"/>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1988"/>
    <w:rsid w:val="00BC1A75"/>
    <w:rsid w:val="00BC2003"/>
    <w:rsid w:val="00BC21DE"/>
    <w:rsid w:val="00BC269C"/>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288"/>
    <w:rsid w:val="00BE1E81"/>
    <w:rsid w:val="00BE453E"/>
    <w:rsid w:val="00BE6025"/>
    <w:rsid w:val="00BE777B"/>
    <w:rsid w:val="00BE7AA6"/>
    <w:rsid w:val="00BE7BB8"/>
    <w:rsid w:val="00BE7DE8"/>
    <w:rsid w:val="00BF1AB0"/>
    <w:rsid w:val="00BF234A"/>
    <w:rsid w:val="00BF3062"/>
    <w:rsid w:val="00BF38E5"/>
    <w:rsid w:val="00BF434C"/>
    <w:rsid w:val="00BF4A5D"/>
    <w:rsid w:val="00BF53AE"/>
    <w:rsid w:val="00BF6032"/>
    <w:rsid w:val="00BF610F"/>
    <w:rsid w:val="00BF6698"/>
    <w:rsid w:val="00BF7681"/>
    <w:rsid w:val="00C0054A"/>
    <w:rsid w:val="00C00AB1"/>
    <w:rsid w:val="00C03163"/>
    <w:rsid w:val="00C0391B"/>
    <w:rsid w:val="00C066F5"/>
    <w:rsid w:val="00C0671E"/>
    <w:rsid w:val="00C07581"/>
    <w:rsid w:val="00C100E1"/>
    <w:rsid w:val="00C10495"/>
    <w:rsid w:val="00C10F32"/>
    <w:rsid w:val="00C11710"/>
    <w:rsid w:val="00C11AE4"/>
    <w:rsid w:val="00C12B58"/>
    <w:rsid w:val="00C157D4"/>
    <w:rsid w:val="00C15EDC"/>
    <w:rsid w:val="00C15FC6"/>
    <w:rsid w:val="00C17ADD"/>
    <w:rsid w:val="00C17C5E"/>
    <w:rsid w:val="00C20F7D"/>
    <w:rsid w:val="00C217A9"/>
    <w:rsid w:val="00C22700"/>
    <w:rsid w:val="00C23C3F"/>
    <w:rsid w:val="00C24935"/>
    <w:rsid w:val="00C26397"/>
    <w:rsid w:val="00C26A76"/>
    <w:rsid w:val="00C26BDF"/>
    <w:rsid w:val="00C30D3E"/>
    <w:rsid w:val="00C31D02"/>
    <w:rsid w:val="00C32075"/>
    <w:rsid w:val="00C359EE"/>
    <w:rsid w:val="00C35BB2"/>
    <w:rsid w:val="00C35BFF"/>
    <w:rsid w:val="00C35EB6"/>
    <w:rsid w:val="00C36121"/>
    <w:rsid w:val="00C36A3F"/>
    <w:rsid w:val="00C36F0D"/>
    <w:rsid w:val="00C37433"/>
    <w:rsid w:val="00C37F76"/>
    <w:rsid w:val="00C40CC6"/>
    <w:rsid w:val="00C415A0"/>
    <w:rsid w:val="00C4236B"/>
    <w:rsid w:val="00C43D5D"/>
    <w:rsid w:val="00C43FA9"/>
    <w:rsid w:val="00C43FF3"/>
    <w:rsid w:val="00C4439B"/>
    <w:rsid w:val="00C443D6"/>
    <w:rsid w:val="00C44D5E"/>
    <w:rsid w:val="00C45DCD"/>
    <w:rsid w:val="00C46212"/>
    <w:rsid w:val="00C46A14"/>
    <w:rsid w:val="00C47150"/>
    <w:rsid w:val="00C47176"/>
    <w:rsid w:val="00C47327"/>
    <w:rsid w:val="00C47ED1"/>
    <w:rsid w:val="00C500EC"/>
    <w:rsid w:val="00C50398"/>
    <w:rsid w:val="00C50456"/>
    <w:rsid w:val="00C50938"/>
    <w:rsid w:val="00C517B7"/>
    <w:rsid w:val="00C52D0E"/>
    <w:rsid w:val="00C533CF"/>
    <w:rsid w:val="00C53682"/>
    <w:rsid w:val="00C536A9"/>
    <w:rsid w:val="00C56313"/>
    <w:rsid w:val="00C567A7"/>
    <w:rsid w:val="00C573B6"/>
    <w:rsid w:val="00C57837"/>
    <w:rsid w:val="00C601E0"/>
    <w:rsid w:val="00C61A07"/>
    <w:rsid w:val="00C61B29"/>
    <w:rsid w:val="00C61DC9"/>
    <w:rsid w:val="00C62C12"/>
    <w:rsid w:val="00C63273"/>
    <w:rsid w:val="00C63645"/>
    <w:rsid w:val="00C64052"/>
    <w:rsid w:val="00C64C44"/>
    <w:rsid w:val="00C65BF2"/>
    <w:rsid w:val="00C6607E"/>
    <w:rsid w:val="00C66324"/>
    <w:rsid w:val="00C66C59"/>
    <w:rsid w:val="00C66C92"/>
    <w:rsid w:val="00C66F0A"/>
    <w:rsid w:val="00C70347"/>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212"/>
    <w:rsid w:val="00C75EA4"/>
    <w:rsid w:val="00C75F18"/>
    <w:rsid w:val="00C76F04"/>
    <w:rsid w:val="00C8001A"/>
    <w:rsid w:val="00C816A4"/>
    <w:rsid w:val="00C819E1"/>
    <w:rsid w:val="00C822C1"/>
    <w:rsid w:val="00C8242B"/>
    <w:rsid w:val="00C83163"/>
    <w:rsid w:val="00C842C9"/>
    <w:rsid w:val="00C84786"/>
    <w:rsid w:val="00C84BF3"/>
    <w:rsid w:val="00C8642D"/>
    <w:rsid w:val="00C87AE7"/>
    <w:rsid w:val="00C90854"/>
    <w:rsid w:val="00C925A2"/>
    <w:rsid w:val="00C92AD8"/>
    <w:rsid w:val="00C9338B"/>
    <w:rsid w:val="00C93515"/>
    <w:rsid w:val="00C95441"/>
    <w:rsid w:val="00C95E67"/>
    <w:rsid w:val="00C967A8"/>
    <w:rsid w:val="00C977F5"/>
    <w:rsid w:val="00CA1047"/>
    <w:rsid w:val="00CA1406"/>
    <w:rsid w:val="00CA19B4"/>
    <w:rsid w:val="00CA1F73"/>
    <w:rsid w:val="00CA2398"/>
    <w:rsid w:val="00CA28E2"/>
    <w:rsid w:val="00CA2920"/>
    <w:rsid w:val="00CA2A84"/>
    <w:rsid w:val="00CA2E85"/>
    <w:rsid w:val="00CA3469"/>
    <w:rsid w:val="00CA39F5"/>
    <w:rsid w:val="00CA4100"/>
    <w:rsid w:val="00CA4765"/>
    <w:rsid w:val="00CA662C"/>
    <w:rsid w:val="00CB03B3"/>
    <w:rsid w:val="00CB0ED3"/>
    <w:rsid w:val="00CB24CE"/>
    <w:rsid w:val="00CB38A8"/>
    <w:rsid w:val="00CB38C8"/>
    <w:rsid w:val="00CB44BE"/>
    <w:rsid w:val="00CB5C6B"/>
    <w:rsid w:val="00CB5DC7"/>
    <w:rsid w:val="00CB6402"/>
    <w:rsid w:val="00CB704A"/>
    <w:rsid w:val="00CB708E"/>
    <w:rsid w:val="00CB70B3"/>
    <w:rsid w:val="00CC00EA"/>
    <w:rsid w:val="00CC13C4"/>
    <w:rsid w:val="00CC1D2F"/>
    <w:rsid w:val="00CC3C0E"/>
    <w:rsid w:val="00CC3E64"/>
    <w:rsid w:val="00CC5E74"/>
    <w:rsid w:val="00CC6D28"/>
    <w:rsid w:val="00CD2F9C"/>
    <w:rsid w:val="00CD303E"/>
    <w:rsid w:val="00CD311A"/>
    <w:rsid w:val="00CD4C21"/>
    <w:rsid w:val="00CD5C79"/>
    <w:rsid w:val="00CD6470"/>
    <w:rsid w:val="00CD7696"/>
    <w:rsid w:val="00CE0E08"/>
    <w:rsid w:val="00CE2DFA"/>
    <w:rsid w:val="00CE48FA"/>
    <w:rsid w:val="00CE5626"/>
    <w:rsid w:val="00CE5818"/>
    <w:rsid w:val="00CE63E8"/>
    <w:rsid w:val="00CE6DFB"/>
    <w:rsid w:val="00CE713F"/>
    <w:rsid w:val="00CE7EDA"/>
    <w:rsid w:val="00CF0B5C"/>
    <w:rsid w:val="00CF0C04"/>
    <w:rsid w:val="00CF1735"/>
    <w:rsid w:val="00CF1B14"/>
    <w:rsid w:val="00CF2454"/>
    <w:rsid w:val="00CF2647"/>
    <w:rsid w:val="00CF2671"/>
    <w:rsid w:val="00CF2E0A"/>
    <w:rsid w:val="00CF6272"/>
    <w:rsid w:val="00D001E8"/>
    <w:rsid w:val="00D00338"/>
    <w:rsid w:val="00D01E37"/>
    <w:rsid w:val="00D03461"/>
    <w:rsid w:val="00D05099"/>
    <w:rsid w:val="00D06257"/>
    <w:rsid w:val="00D0668A"/>
    <w:rsid w:val="00D06AEB"/>
    <w:rsid w:val="00D11A93"/>
    <w:rsid w:val="00D11F48"/>
    <w:rsid w:val="00D1321A"/>
    <w:rsid w:val="00D1331B"/>
    <w:rsid w:val="00D14951"/>
    <w:rsid w:val="00D152F5"/>
    <w:rsid w:val="00D16200"/>
    <w:rsid w:val="00D1700C"/>
    <w:rsid w:val="00D17854"/>
    <w:rsid w:val="00D17C11"/>
    <w:rsid w:val="00D17CE8"/>
    <w:rsid w:val="00D22312"/>
    <w:rsid w:val="00D22717"/>
    <w:rsid w:val="00D22A27"/>
    <w:rsid w:val="00D22C9B"/>
    <w:rsid w:val="00D236BB"/>
    <w:rsid w:val="00D237FE"/>
    <w:rsid w:val="00D2496A"/>
    <w:rsid w:val="00D25C59"/>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F52"/>
    <w:rsid w:val="00D35E36"/>
    <w:rsid w:val="00D36019"/>
    <w:rsid w:val="00D36B8A"/>
    <w:rsid w:val="00D37BB3"/>
    <w:rsid w:val="00D40629"/>
    <w:rsid w:val="00D40E18"/>
    <w:rsid w:val="00D42106"/>
    <w:rsid w:val="00D4281A"/>
    <w:rsid w:val="00D432B0"/>
    <w:rsid w:val="00D43DBA"/>
    <w:rsid w:val="00D46272"/>
    <w:rsid w:val="00D4648C"/>
    <w:rsid w:val="00D46775"/>
    <w:rsid w:val="00D5220F"/>
    <w:rsid w:val="00D5293F"/>
    <w:rsid w:val="00D52E71"/>
    <w:rsid w:val="00D53BCB"/>
    <w:rsid w:val="00D54D70"/>
    <w:rsid w:val="00D555B0"/>
    <w:rsid w:val="00D57A32"/>
    <w:rsid w:val="00D6156B"/>
    <w:rsid w:val="00D6291D"/>
    <w:rsid w:val="00D6384D"/>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72D1"/>
    <w:rsid w:val="00D80D6D"/>
    <w:rsid w:val="00D80F7C"/>
    <w:rsid w:val="00D8149D"/>
    <w:rsid w:val="00D81BF6"/>
    <w:rsid w:val="00D83D5A"/>
    <w:rsid w:val="00D83DB1"/>
    <w:rsid w:val="00D84DA8"/>
    <w:rsid w:val="00D85717"/>
    <w:rsid w:val="00D85BEA"/>
    <w:rsid w:val="00D8624A"/>
    <w:rsid w:val="00D86873"/>
    <w:rsid w:val="00D871BF"/>
    <w:rsid w:val="00D874BE"/>
    <w:rsid w:val="00D90E1A"/>
    <w:rsid w:val="00D91096"/>
    <w:rsid w:val="00D9184F"/>
    <w:rsid w:val="00D93782"/>
    <w:rsid w:val="00D943FC"/>
    <w:rsid w:val="00D94636"/>
    <w:rsid w:val="00D9463E"/>
    <w:rsid w:val="00D946CE"/>
    <w:rsid w:val="00D94C0C"/>
    <w:rsid w:val="00D957E8"/>
    <w:rsid w:val="00D95B0C"/>
    <w:rsid w:val="00D962A5"/>
    <w:rsid w:val="00D96B33"/>
    <w:rsid w:val="00D97297"/>
    <w:rsid w:val="00DA0254"/>
    <w:rsid w:val="00DA224C"/>
    <w:rsid w:val="00DA26AF"/>
    <w:rsid w:val="00DA3AFC"/>
    <w:rsid w:val="00DA425D"/>
    <w:rsid w:val="00DA58AF"/>
    <w:rsid w:val="00DA5CE4"/>
    <w:rsid w:val="00DA6768"/>
    <w:rsid w:val="00DA750B"/>
    <w:rsid w:val="00DA76BA"/>
    <w:rsid w:val="00DB01FF"/>
    <w:rsid w:val="00DB064F"/>
    <w:rsid w:val="00DB1EFA"/>
    <w:rsid w:val="00DB4050"/>
    <w:rsid w:val="00DB459D"/>
    <w:rsid w:val="00DB63B5"/>
    <w:rsid w:val="00DB7AC3"/>
    <w:rsid w:val="00DC0029"/>
    <w:rsid w:val="00DC046F"/>
    <w:rsid w:val="00DC0F4D"/>
    <w:rsid w:val="00DC0FA7"/>
    <w:rsid w:val="00DC1F5F"/>
    <w:rsid w:val="00DC288D"/>
    <w:rsid w:val="00DC3298"/>
    <w:rsid w:val="00DC3542"/>
    <w:rsid w:val="00DC498D"/>
    <w:rsid w:val="00DC4DE4"/>
    <w:rsid w:val="00DC5546"/>
    <w:rsid w:val="00DC578E"/>
    <w:rsid w:val="00DC696E"/>
    <w:rsid w:val="00DC75D2"/>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1D58"/>
    <w:rsid w:val="00DF222E"/>
    <w:rsid w:val="00DF3FFB"/>
    <w:rsid w:val="00DF4C84"/>
    <w:rsid w:val="00DF4D95"/>
    <w:rsid w:val="00DF58BC"/>
    <w:rsid w:val="00DF5916"/>
    <w:rsid w:val="00DF6361"/>
    <w:rsid w:val="00DF6863"/>
    <w:rsid w:val="00DF70A3"/>
    <w:rsid w:val="00DF741A"/>
    <w:rsid w:val="00E00032"/>
    <w:rsid w:val="00E0074A"/>
    <w:rsid w:val="00E029C5"/>
    <w:rsid w:val="00E02C96"/>
    <w:rsid w:val="00E0346C"/>
    <w:rsid w:val="00E044EF"/>
    <w:rsid w:val="00E06103"/>
    <w:rsid w:val="00E074AB"/>
    <w:rsid w:val="00E07777"/>
    <w:rsid w:val="00E07AE8"/>
    <w:rsid w:val="00E07D50"/>
    <w:rsid w:val="00E109B6"/>
    <w:rsid w:val="00E13395"/>
    <w:rsid w:val="00E160EB"/>
    <w:rsid w:val="00E162C5"/>
    <w:rsid w:val="00E1667A"/>
    <w:rsid w:val="00E170AC"/>
    <w:rsid w:val="00E1764D"/>
    <w:rsid w:val="00E17919"/>
    <w:rsid w:val="00E2034B"/>
    <w:rsid w:val="00E208B6"/>
    <w:rsid w:val="00E208C7"/>
    <w:rsid w:val="00E21B5C"/>
    <w:rsid w:val="00E21F61"/>
    <w:rsid w:val="00E24B06"/>
    <w:rsid w:val="00E24BCC"/>
    <w:rsid w:val="00E25E0E"/>
    <w:rsid w:val="00E306E0"/>
    <w:rsid w:val="00E31065"/>
    <w:rsid w:val="00E31E68"/>
    <w:rsid w:val="00E33A0B"/>
    <w:rsid w:val="00E340D5"/>
    <w:rsid w:val="00E342AE"/>
    <w:rsid w:val="00E343FB"/>
    <w:rsid w:val="00E363EC"/>
    <w:rsid w:val="00E36870"/>
    <w:rsid w:val="00E3687E"/>
    <w:rsid w:val="00E3781B"/>
    <w:rsid w:val="00E40399"/>
    <w:rsid w:val="00E408B8"/>
    <w:rsid w:val="00E408F5"/>
    <w:rsid w:val="00E40AA2"/>
    <w:rsid w:val="00E4175C"/>
    <w:rsid w:val="00E41BC4"/>
    <w:rsid w:val="00E4243F"/>
    <w:rsid w:val="00E43AF4"/>
    <w:rsid w:val="00E44A1A"/>
    <w:rsid w:val="00E458A0"/>
    <w:rsid w:val="00E45D9C"/>
    <w:rsid w:val="00E46484"/>
    <w:rsid w:val="00E51392"/>
    <w:rsid w:val="00E51971"/>
    <w:rsid w:val="00E51D02"/>
    <w:rsid w:val="00E523E3"/>
    <w:rsid w:val="00E523F7"/>
    <w:rsid w:val="00E529F3"/>
    <w:rsid w:val="00E5347E"/>
    <w:rsid w:val="00E534F0"/>
    <w:rsid w:val="00E54FBC"/>
    <w:rsid w:val="00E56516"/>
    <w:rsid w:val="00E56666"/>
    <w:rsid w:val="00E60994"/>
    <w:rsid w:val="00E6148D"/>
    <w:rsid w:val="00E61640"/>
    <w:rsid w:val="00E6227D"/>
    <w:rsid w:val="00E625C2"/>
    <w:rsid w:val="00E632AB"/>
    <w:rsid w:val="00E63BA7"/>
    <w:rsid w:val="00E650C6"/>
    <w:rsid w:val="00E65F46"/>
    <w:rsid w:val="00E66023"/>
    <w:rsid w:val="00E721D9"/>
    <w:rsid w:val="00E7359C"/>
    <w:rsid w:val="00E73FEA"/>
    <w:rsid w:val="00E74FF9"/>
    <w:rsid w:val="00E75D7C"/>
    <w:rsid w:val="00E81422"/>
    <w:rsid w:val="00E81B14"/>
    <w:rsid w:val="00E81CC0"/>
    <w:rsid w:val="00E829D3"/>
    <w:rsid w:val="00E83B30"/>
    <w:rsid w:val="00E83D9D"/>
    <w:rsid w:val="00E860A9"/>
    <w:rsid w:val="00E87873"/>
    <w:rsid w:val="00E909B8"/>
    <w:rsid w:val="00E912BE"/>
    <w:rsid w:val="00E916F0"/>
    <w:rsid w:val="00E91B86"/>
    <w:rsid w:val="00E926EB"/>
    <w:rsid w:val="00E93C4D"/>
    <w:rsid w:val="00E93E63"/>
    <w:rsid w:val="00E947CD"/>
    <w:rsid w:val="00E948D0"/>
    <w:rsid w:val="00E94AED"/>
    <w:rsid w:val="00E94C6D"/>
    <w:rsid w:val="00E94C6E"/>
    <w:rsid w:val="00E96D9F"/>
    <w:rsid w:val="00E97AE8"/>
    <w:rsid w:val="00E97DCF"/>
    <w:rsid w:val="00E97E0B"/>
    <w:rsid w:val="00EA046B"/>
    <w:rsid w:val="00EA4704"/>
    <w:rsid w:val="00EA4817"/>
    <w:rsid w:val="00EA54D5"/>
    <w:rsid w:val="00EA6590"/>
    <w:rsid w:val="00EA7BC3"/>
    <w:rsid w:val="00EB01AC"/>
    <w:rsid w:val="00EB06C5"/>
    <w:rsid w:val="00EB1C72"/>
    <w:rsid w:val="00EB2520"/>
    <w:rsid w:val="00EB2752"/>
    <w:rsid w:val="00EB313E"/>
    <w:rsid w:val="00EB35DA"/>
    <w:rsid w:val="00EB3983"/>
    <w:rsid w:val="00EB41E1"/>
    <w:rsid w:val="00EB5421"/>
    <w:rsid w:val="00EC03F0"/>
    <w:rsid w:val="00EC0545"/>
    <w:rsid w:val="00EC0603"/>
    <w:rsid w:val="00EC0C4A"/>
    <w:rsid w:val="00EC11C9"/>
    <w:rsid w:val="00EC2279"/>
    <w:rsid w:val="00EC2930"/>
    <w:rsid w:val="00EC38B7"/>
    <w:rsid w:val="00EC4E75"/>
    <w:rsid w:val="00EC5BFA"/>
    <w:rsid w:val="00EC604D"/>
    <w:rsid w:val="00EC722C"/>
    <w:rsid w:val="00EC79DC"/>
    <w:rsid w:val="00ED15F4"/>
    <w:rsid w:val="00ED2550"/>
    <w:rsid w:val="00ED2D29"/>
    <w:rsid w:val="00ED4482"/>
    <w:rsid w:val="00ED4B87"/>
    <w:rsid w:val="00ED4FB1"/>
    <w:rsid w:val="00ED5662"/>
    <w:rsid w:val="00ED7CB2"/>
    <w:rsid w:val="00EE0EF3"/>
    <w:rsid w:val="00EE0F2B"/>
    <w:rsid w:val="00EE1632"/>
    <w:rsid w:val="00EE1C6B"/>
    <w:rsid w:val="00EE26A3"/>
    <w:rsid w:val="00EE2D42"/>
    <w:rsid w:val="00EE34BF"/>
    <w:rsid w:val="00EE3922"/>
    <w:rsid w:val="00EE3CE1"/>
    <w:rsid w:val="00EE5163"/>
    <w:rsid w:val="00EE6837"/>
    <w:rsid w:val="00EE779C"/>
    <w:rsid w:val="00EF06D0"/>
    <w:rsid w:val="00EF0E3E"/>
    <w:rsid w:val="00EF1BC6"/>
    <w:rsid w:val="00EF1C9B"/>
    <w:rsid w:val="00EF383F"/>
    <w:rsid w:val="00EF5516"/>
    <w:rsid w:val="00EF5988"/>
    <w:rsid w:val="00EF7982"/>
    <w:rsid w:val="00F014B0"/>
    <w:rsid w:val="00F01745"/>
    <w:rsid w:val="00F03987"/>
    <w:rsid w:val="00F03996"/>
    <w:rsid w:val="00F04ADA"/>
    <w:rsid w:val="00F04D71"/>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EA9"/>
    <w:rsid w:val="00F12EB7"/>
    <w:rsid w:val="00F1381B"/>
    <w:rsid w:val="00F13B58"/>
    <w:rsid w:val="00F13DA9"/>
    <w:rsid w:val="00F15886"/>
    <w:rsid w:val="00F15E56"/>
    <w:rsid w:val="00F16166"/>
    <w:rsid w:val="00F16C0F"/>
    <w:rsid w:val="00F2055A"/>
    <w:rsid w:val="00F20B03"/>
    <w:rsid w:val="00F20EE0"/>
    <w:rsid w:val="00F215AD"/>
    <w:rsid w:val="00F23560"/>
    <w:rsid w:val="00F24B2B"/>
    <w:rsid w:val="00F24CAA"/>
    <w:rsid w:val="00F25056"/>
    <w:rsid w:val="00F25844"/>
    <w:rsid w:val="00F261B4"/>
    <w:rsid w:val="00F26EC8"/>
    <w:rsid w:val="00F26FEC"/>
    <w:rsid w:val="00F27171"/>
    <w:rsid w:val="00F312B1"/>
    <w:rsid w:val="00F31B92"/>
    <w:rsid w:val="00F331D4"/>
    <w:rsid w:val="00F34DD7"/>
    <w:rsid w:val="00F36254"/>
    <w:rsid w:val="00F36351"/>
    <w:rsid w:val="00F369EE"/>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61E"/>
    <w:rsid w:val="00F54A74"/>
    <w:rsid w:val="00F55344"/>
    <w:rsid w:val="00F57C26"/>
    <w:rsid w:val="00F62070"/>
    <w:rsid w:val="00F623B3"/>
    <w:rsid w:val="00F6241A"/>
    <w:rsid w:val="00F62A13"/>
    <w:rsid w:val="00F62A60"/>
    <w:rsid w:val="00F62B10"/>
    <w:rsid w:val="00F62F2E"/>
    <w:rsid w:val="00F63013"/>
    <w:rsid w:val="00F66813"/>
    <w:rsid w:val="00F66A4D"/>
    <w:rsid w:val="00F700CD"/>
    <w:rsid w:val="00F7070A"/>
    <w:rsid w:val="00F71CC6"/>
    <w:rsid w:val="00F71EE1"/>
    <w:rsid w:val="00F71F16"/>
    <w:rsid w:val="00F72173"/>
    <w:rsid w:val="00F752B1"/>
    <w:rsid w:val="00F75575"/>
    <w:rsid w:val="00F75711"/>
    <w:rsid w:val="00F758E4"/>
    <w:rsid w:val="00F75903"/>
    <w:rsid w:val="00F75E6E"/>
    <w:rsid w:val="00F768B2"/>
    <w:rsid w:val="00F779E6"/>
    <w:rsid w:val="00F81366"/>
    <w:rsid w:val="00F8261B"/>
    <w:rsid w:val="00F8267D"/>
    <w:rsid w:val="00F82D6B"/>
    <w:rsid w:val="00F841D3"/>
    <w:rsid w:val="00F8491C"/>
    <w:rsid w:val="00F84E0D"/>
    <w:rsid w:val="00F853C1"/>
    <w:rsid w:val="00F8690E"/>
    <w:rsid w:val="00F9048F"/>
    <w:rsid w:val="00F9151B"/>
    <w:rsid w:val="00F9213D"/>
    <w:rsid w:val="00F92D3A"/>
    <w:rsid w:val="00F9468A"/>
    <w:rsid w:val="00F94B2A"/>
    <w:rsid w:val="00F96285"/>
    <w:rsid w:val="00F96CB3"/>
    <w:rsid w:val="00FA07DA"/>
    <w:rsid w:val="00FA093F"/>
    <w:rsid w:val="00FA26D6"/>
    <w:rsid w:val="00FA2867"/>
    <w:rsid w:val="00FA347D"/>
    <w:rsid w:val="00FA3CC3"/>
    <w:rsid w:val="00FA4498"/>
    <w:rsid w:val="00FA5C99"/>
    <w:rsid w:val="00FA5CC5"/>
    <w:rsid w:val="00FA731B"/>
    <w:rsid w:val="00FA75EC"/>
    <w:rsid w:val="00FB100C"/>
    <w:rsid w:val="00FB19B4"/>
    <w:rsid w:val="00FB1C3A"/>
    <w:rsid w:val="00FB268A"/>
    <w:rsid w:val="00FB27C5"/>
    <w:rsid w:val="00FB3F73"/>
    <w:rsid w:val="00FB4011"/>
    <w:rsid w:val="00FB522E"/>
    <w:rsid w:val="00FB6485"/>
    <w:rsid w:val="00FB6F15"/>
    <w:rsid w:val="00FB723E"/>
    <w:rsid w:val="00FB76F0"/>
    <w:rsid w:val="00FB79C5"/>
    <w:rsid w:val="00FB7E53"/>
    <w:rsid w:val="00FC0100"/>
    <w:rsid w:val="00FC0379"/>
    <w:rsid w:val="00FC1AE8"/>
    <w:rsid w:val="00FC2651"/>
    <w:rsid w:val="00FC26C4"/>
    <w:rsid w:val="00FC2EAC"/>
    <w:rsid w:val="00FC4A02"/>
    <w:rsid w:val="00FC4E77"/>
    <w:rsid w:val="00FC5939"/>
    <w:rsid w:val="00FC619B"/>
    <w:rsid w:val="00FC64C4"/>
    <w:rsid w:val="00FC773B"/>
    <w:rsid w:val="00FC7DBB"/>
    <w:rsid w:val="00FC7E69"/>
    <w:rsid w:val="00FD00EA"/>
    <w:rsid w:val="00FD157C"/>
    <w:rsid w:val="00FD38D5"/>
    <w:rsid w:val="00FD4EBC"/>
    <w:rsid w:val="00FE0B0B"/>
    <w:rsid w:val="00FE10C9"/>
    <w:rsid w:val="00FE117A"/>
    <w:rsid w:val="00FE19DA"/>
    <w:rsid w:val="00FE3646"/>
    <w:rsid w:val="00FE3CB7"/>
    <w:rsid w:val="00FE4FF1"/>
    <w:rsid w:val="00FE503B"/>
    <w:rsid w:val="00FE689C"/>
    <w:rsid w:val="00FF00C2"/>
    <w:rsid w:val="00FF0C09"/>
    <w:rsid w:val="00FF0E7B"/>
    <w:rsid w:val="00FF0F4E"/>
    <w:rsid w:val="00FF0FCF"/>
    <w:rsid w:val="00FF101C"/>
    <w:rsid w:val="00FF14B5"/>
    <w:rsid w:val="00FF471E"/>
    <w:rsid w:val="00FF47F7"/>
    <w:rsid w:val="00FF4EDE"/>
    <w:rsid w:val="00FF540A"/>
    <w:rsid w:val="00FF56AB"/>
    <w:rsid w:val="00FF6E82"/>
    <w:rsid w:val="00FF7524"/>
    <w:rsid w:val="00FF7F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hapeDefaults>
    <o:shapedefaults v:ext="edit" spidmax="16385"/>
    <o:shapelayout v:ext="edit">
      <o:idmap v:ext="edit" data="1"/>
    </o:shapelayout>
  </w:shapeDefaults>
  <w:decimalSymbol w:val="."/>
  <w:listSeparator w:val=","/>
  <w15:chartTrackingRefBased/>
  <w15:docId w15:val="{E99A0916-F47E-49A9-886D-E40958B89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F3E"/>
  </w:style>
  <w:style w:type="paragraph" w:styleId="Heading1">
    <w:name w:val="heading 1"/>
    <w:next w:val="Normal"/>
    <w:autoRedefine/>
    <w:qFormat/>
    <w:rsid w:val="006A4E70"/>
    <w:pPr>
      <w:keepNext/>
      <w:outlineLvl w:val="0"/>
    </w:pPr>
    <w:rPr>
      <w:caps/>
    </w:rPr>
  </w:style>
  <w:style w:type="paragraph" w:styleId="Heading2">
    <w:name w:val="heading 2"/>
    <w:next w:val="Normal"/>
    <w:autoRedefine/>
    <w:qFormat/>
    <w:rsid w:val="006A4E70"/>
    <w:pPr>
      <w:keepNext/>
      <w:outlineLvl w:val="1"/>
    </w:pPr>
    <w:rPr>
      <w:u w:val="single"/>
    </w:rPr>
  </w:style>
  <w:style w:type="paragraph" w:styleId="Heading3">
    <w:name w:val="heading 3"/>
    <w:next w:val="Normal"/>
    <w:autoRedefine/>
    <w:qFormat/>
    <w:rsid w:val="006A4E70"/>
    <w:pPr>
      <w:keepNext/>
      <w:outlineLvl w:val="2"/>
    </w:pPr>
    <w:rPr>
      <w:i/>
    </w:rPr>
  </w:style>
  <w:style w:type="paragraph" w:styleId="Heading4">
    <w:name w:val="heading 4"/>
    <w:next w:val="Normal"/>
    <w:autoRedefine/>
    <w:qFormat/>
    <w:rsid w:val="00371006"/>
    <w:pPr>
      <w:keepNext/>
      <w:ind w:left="567"/>
      <w:outlineLvl w:val="3"/>
    </w:pPr>
    <w:rPr>
      <w:u w:val="single"/>
      <w:lang w:val="fr-FR"/>
    </w:rPr>
  </w:style>
  <w:style w:type="paragraph" w:styleId="Heading5">
    <w:name w:val="heading 5"/>
    <w:basedOn w:val="Heading4"/>
    <w:next w:val="Normal"/>
    <w:qFormat/>
    <w:rsid w:val="00756B8C"/>
    <w:pPr>
      <w:spacing w:before="120"/>
      <w:outlineLvl w:val="4"/>
    </w:pPr>
    <w:rPr>
      <w:i/>
      <w:sz w:val="18"/>
      <w:u w:val="none"/>
    </w:rPr>
  </w:style>
  <w:style w:type="paragraph" w:styleId="Heading6">
    <w:name w:val="heading 6"/>
    <w:basedOn w:val="Normal"/>
    <w:next w:val="Normal"/>
    <w:qFormat/>
    <w:rsid w:val="006A4E70"/>
    <w:pPr>
      <w:outlineLvl w:val="5"/>
    </w:pPr>
    <w:rPr>
      <w:lang w:val="es-ES_tradnl"/>
    </w:rPr>
  </w:style>
  <w:style w:type="paragraph" w:styleId="Heading7">
    <w:name w:val="heading 7"/>
    <w:basedOn w:val="Normal"/>
    <w:next w:val="Normal"/>
    <w:qFormat/>
    <w:rsid w:val="006A4E70"/>
    <w:pPr>
      <w:spacing w:before="240" w:after="60"/>
      <w:outlineLvl w:val="6"/>
    </w:pPr>
    <w:rPr>
      <w:szCs w:val="24"/>
    </w:rPr>
  </w:style>
  <w:style w:type="paragraph" w:styleId="Heading8">
    <w:name w:val="heading 8"/>
    <w:basedOn w:val="Normal"/>
    <w:next w:val="Normal"/>
    <w:qFormat/>
    <w:rsid w:val="006A4E70"/>
    <w:pPr>
      <w:keepNext/>
      <w:jc w:val="center"/>
      <w:outlineLvl w:val="7"/>
    </w:pPr>
    <w:rPr>
      <w:u w:val="single"/>
    </w:rPr>
  </w:style>
  <w:style w:type="paragraph" w:styleId="Heading9">
    <w:name w:val="heading 9"/>
    <w:basedOn w:val="Normal"/>
    <w:next w:val="Normal"/>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link w:val="FooterChar"/>
    <w:autoRedefine/>
    <w:rsid w:val="006A4E70"/>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autoRedefine/>
    <w:rsid w:val="00AB20EF"/>
    <w:pPr>
      <w:spacing w:before="60"/>
      <w:ind w:left="284" w:hanging="284"/>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rsid w:val="0044276D"/>
    <w:pPr>
      <w:keepNext/>
      <w:tabs>
        <w:tab w:val="right" w:leader="dot" w:pos="9639"/>
      </w:tabs>
      <w:spacing w:before="240"/>
      <w:jc w:val="left"/>
    </w:pPr>
    <w:rPr>
      <w:caps/>
      <w:sz w:val="18"/>
    </w:rPr>
  </w:style>
  <w:style w:type="paragraph" w:styleId="TOC3">
    <w:name w:val="toc 3"/>
    <w:next w:val="Normal"/>
    <w:autoRedefine/>
    <w:uiPriority w:val="39"/>
    <w:rsid w:val="0044276D"/>
    <w:pPr>
      <w:tabs>
        <w:tab w:val="right" w:leader="dot" w:pos="9639"/>
      </w:tabs>
      <w:ind w:left="284" w:right="851"/>
      <w:jc w:val="left"/>
    </w:pPr>
    <w:rPr>
      <w:rFonts w:eastAsia="Arial Unicode MS"/>
      <w:sz w:val="18"/>
    </w:rPr>
  </w:style>
  <w:style w:type="paragraph" w:styleId="TOC4">
    <w:name w:val="toc 4"/>
    <w:next w:val="Normal"/>
    <w:autoRedefine/>
    <w:uiPriority w:val="39"/>
    <w:rsid w:val="0044276D"/>
    <w:pPr>
      <w:tabs>
        <w:tab w:val="right" w:leader="dot" w:pos="9639"/>
      </w:tabs>
      <w:ind w:left="567" w:right="851"/>
      <w:jc w:val="left"/>
    </w:pPr>
    <w:rPr>
      <w:sz w:val="18"/>
    </w:rPr>
  </w:style>
  <w:style w:type="paragraph" w:styleId="TOC5">
    <w:name w:val="toc 5"/>
    <w:next w:val="Normal"/>
    <w:autoRedefine/>
    <w:uiPriority w:val="39"/>
    <w:rsid w:val="0044276D"/>
    <w:pPr>
      <w:tabs>
        <w:tab w:val="right" w:leader="dot" w:pos="9639"/>
      </w:tabs>
      <w:ind w:left="851" w:right="851"/>
    </w:pPr>
    <w:rPr>
      <w:sz w:val="18"/>
    </w:rPr>
  </w:style>
  <w:style w:type="paragraph" w:styleId="TOC6">
    <w:name w:val="toc 6"/>
    <w:basedOn w:val="Normal"/>
    <w:next w:val="Normal"/>
    <w:autoRedefine/>
    <w:uiPriority w:val="39"/>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rsid w:val="006A4E70"/>
  </w:style>
  <w:style w:type="character" w:styleId="FootnoteReference">
    <w:name w:val="footnote reference"/>
    <w:basedOn w:val="DefaultParagraphFont"/>
    <w:rsid w:val="006A4E70"/>
    <w:rPr>
      <w:vertAlign w:val="superscript"/>
    </w:rPr>
  </w:style>
  <w:style w:type="paragraph" w:styleId="Date">
    <w:name w:val="Date"/>
    <w:basedOn w:val="Normal"/>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autoRedefine/>
    <w:uiPriority w:val="39"/>
    <w:rsid w:val="0044276D"/>
    <w:pPr>
      <w:tabs>
        <w:tab w:val="left" w:pos="851"/>
        <w:tab w:val="right" w:leader="dot" w:pos="9639"/>
      </w:tabs>
      <w:spacing w:before="120"/>
      <w:ind w:left="567" w:right="851" w:hanging="567"/>
      <w:contextualSpacing/>
      <w:jc w:val="left"/>
    </w:pPr>
    <w:rPr>
      <w:sz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rsid w:val="006A4E70"/>
    <w:pPr>
      <w:ind w:left="4536"/>
      <w:jc w:val="center"/>
    </w:pPr>
  </w:style>
  <w:style w:type="paragraph" w:styleId="E-mailSignature">
    <w:name w:val="E-mail Signature"/>
    <w:basedOn w:val="Normal"/>
    <w:semiHidden/>
    <w:rsid w:val="006A4E70"/>
  </w:style>
  <w:style w:type="character" w:styleId="Emphasis">
    <w:name w:val="Emphasis"/>
    <w:basedOn w:val="DefaultParagraphFont"/>
    <w:qFormat/>
    <w:rsid w:val="006A4E70"/>
    <w:rPr>
      <w:i/>
      <w:iCs/>
    </w:rPr>
  </w:style>
  <w:style w:type="paragraph" w:styleId="EnvelopeAddress">
    <w:name w:val="envelope address"/>
    <w:basedOn w:val="Normal"/>
    <w:semiHidden/>
    <w:rsid w:val="006A4E70"/>
    <w:pPr>
      <w:framePr w:w="7920" w:h="1980" w:hRule="exact" w:hSpace="180" w:wrap="auto" w:hAnchor="page" w:xAlign="center" w:yAlign="bottom"/>
      <w:ind w:left="2880"/>
    </w:pPr>
    <w:rPr>
      <w:szCs w:val="24"/>
    </w:rPr>
  </w:style>
  <w:style w:type="paragraph" w:styleId="EnvelopeReturn">
    <w:name w:val="envelope return"/>
    <w:basedOn w:val="Normal"/>
    <w:semiHidden/>
    <w:rsid w:val="006A4E70"/>
  </w:style>
  <w:style w:type="character" w:styleId="HTMLAcronym">
    <w:name w:val="HTML Acronym"/>
    <w:basedOn w:val="DefaultParagraphFont"/>
    <w:semiHidden/>
    <w:rsid w:val="006A4E70"/>
  </w:style>
  <w:style w:type="paragraph" w:styleId="HTMLAddress">
    <w:name w:val="HTML Address"/>
    <w:basedOn w:val="Normal"/>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semiHidden/>
    <w:rsid w:val="006A4E70"/>
    <w:pPr>
      <w:ind w:left="360" w:hanging="360"/>
    </w:pPr>
  </w:style>
  <w:style w:type="paragraph" w:styleId="List2">
    <w:name w:val="List 2"/>
    <w:basedOn w:val="Normal"/>
    <w:semiHidden/>
    <w:rsid w:val="006A4E70"/>
    <w:pPr>
      <w:ind w:left="720" w:hanging="360"/>
    </w:pPr>
  </w:style>
  <w:style w:type="paragraph" w:styleId="List3">
    <w:name w:val="List 3"/>
    <w:basedOn w:val="Normal"/>
    <w:semiHidden/>
    <w:rsid w:val="006A4E70"/>
    <w:pPr>
      <w:ind w:left="1080" w:hanging="360"/>
    </w:pPr>
  </w:style>
  <w:style w:type="paragraph" w:styleId="List4">
    <w:name w:val="List 4"/>
    <w:basedOn w:val="Normal"/>
    <w:semiHidden/>
    <w:rsid w:val="006A4E70"/>
    <w:pPr>
      <w:ind w:left="1440" w:hanging="360"/>
    </w:pPr>
  </w:style>
  <w:style w:type="paragraph" w:styleId="List5">
    <w:name w:val="List 5"/>
    <w:basedOn w:val="Normal"/>
    <w:semiHidden/>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semiHidden/>
    <w:rsid w:val="006A4E70"/>
    <w:pPr>
      <w:tabs>
        <w:tab w:val="num" w:pos="720"/>
      </w:tabs>
      <w:ind w:left="720" w:hanging="360"/>
    </w:pPr>
  </w:style>
  <w:style w:type="paragraph" w:styleId="ListBullet3">
    <w:name w:val="List Bullet 3"/>
    <w:basedOn w:val="Normal"/>
    <w:semiHidden/>
    <w:rsid w:val="006A4E70"/>
    <w:pPr>
      <w:tabs>
        <w:tab w:val="num" w:pos="1080"/>
      </w:tabs>
      <w:ind w:left="1080" w:hanging="360"/>
    </w:pPr>
  </w:style>
  <w:style w:type="paragraph" w:styleId="ListBullet4">
    <w:name w:val="List Bullet 4"/>
    <w:basedOn w:val="Normal"/>
    <w:semiHidden/>
    <w:rsid w:val="006A4E70"/>
    <w:pPr>
      <w:tabs>
        <w:tab w:val="num" w:pos="1440"/>
      </w:tabs>
      <w:ind w:left="1440" w:hanging="360"/>
    </w:pPr>
  </w:style>
  <w:style w:type="paragraph" w:styleId="ListBullet5">
    <w:name w:val="List Bullet 5"/>
    <w:basedOn w:val="Normal"/>
    <w:semiHidden/>
    <w:rsid w:val="006A4E70"/>
    <w:pPr>
      <w:tabs>
        <w:tab w:val="num" w:pos="1800"/>
      </w:tabs>
      <w:ind w:left="1800" w:hanging="360"/>
    </w:pPr>
  </w:style>
  <w:style w:type="paragraph" w:styleId="ListContinue">
    <w:name w:val="List Continue"/>
    <w:basedOn w:val="Normal"/>
    <w:semiHidden/>
    <w:rsid w:val="006A4E70"/>
    <w:pPr>
      <w:spacing w:after="120"/>
      <w:ind w:left="360"/>
    </w:pPr>
  </w:style>
  <w:style w:type="paragraph" w:styleId="ListContinue2">
    <w:name w:val="List Continue 2"/>
    <w:basedOn w:val="Normal"/>
    <w:semiHidden/>
    <w:rsid w:val="006A4E70"/>
    <w:pPr>
      <w:spacing w:after="120"/>
      <w:ind w:left="720"/>
    </w:pPr>
  </w:style>
  <w:style w:type="paragraph" w:styleId="ListContinue3">
    <w:name w:val="List Continue 3"/>
    <w:basedOn w:val="Normal"/>
    <w:semiHidden/>
    <w:rsid w:val="006A4E70"/>
    <w:pPr>
      <w:spacing w:after="120"/>
      <w:ind w:left="1080"/>
    </w:pPr>
  </w:style>
  <w:style w:type="paragraph" w:styleId="ListContinue4">
    <w:name w:val="List Continue 4"/>
    <w:basedOn w:val="Normal"/>
    <w:semiHidden/>
    <w:rsid w:val="006A4E70"/>
    <w:pPr>
      <w:spacing w:after="120"/>
      <w:ind w:left="1440"/>
    </w:pPr>
  </w:style>
  <w:style w:type="paragraph" w:styleId="ListContinue5">
    <w:name w:val="List Continue 5"/>
    <w:basedOn w:val="Normal"/>
    <w:semiHidden/>
    <w:rsid w:val="006A4E70"/>
    <w:pPr>
      <w:spacing w:after="120"/>
      <w:ind w:left="1800"/>
    </w:pPr>
  </w:style>
  <w:style w:type="paragraph" w:styleId="ListNumber">
    <w:name w:val="List Number"/>
    <w:basedOn w:val="Normal"/>
    <w:semiHidden/>
    <w:rsid w:val="006A4E70"/>
    <w:pPr>
      <w:tabs>
        <w:tab w:val="num" w:pos="360"/>
      </w:tabs>
      <w:ind w:left="360" w:hanging="360"/>
    </w:pPr>
  </w:style>
  <w:style w:type="paragraph" w:styleId="ListNumber2">
    <w:name w:val="List Number 2"/>
    <w:basedOn w:val="Normal"/>
    <w:semiHidden/>
    <w:rsid w:val="006A4E70"/>
    <w:pPr>
      <w:tabs>
        <w:tab w:val="num" w:pos="720"/>
      </w:tabs>
      <w:ind w:left="720" w:hanging="360"/>
    </w:pPr>
  </w:style>
  <w:style w:type="paragraph" w:styleId="ListNumber3">
    <w:name w:val="List Number 3"/>
    <w:basedOn w:val="Normal"/>
    <w:semiHidden/>
    <w:rsid w:val="006A4E70"/>
    <w:pPr>
      <w:tabs>
        <w:tab w:val="num" w:pos="1080"/>
      </w:tabs>
      <w:ind w:left="1080" w:hanging="360"/>
    </w:pPr>
  </w:style>
  <w:style w:type="paragraph" w:styleId="ListNumber4">
    <w:name w:val="List Number 4"/>
    <w:basedOn w:val="Normal"/>
    <w:semiHidden/>
    <w:rsid w:val="006A4E70"/>
    <w:pPr>
      <w:tabs>
        <w:tab w:val="num" w:pos="1440"/>
      </w:tabs>
      <w:ind w:left="1440" w:hanging="360"/>
    </w:pPr>
  </w:style>
  <w:style w:type="paragraph" w:styleId="ListNumber5">
    <w:name w:val="List Number 5"/>
    <w:basedOn w:val="Normal"/>
    <w:semiHidden/>
    <w:rsid w:val="006A4E70"/>
    <w:pPr>
      <w:tabs>
        <w:tab w:val="num" w:pos="1800"/>
      </w:tabs>
      <w:ind w:left="1800" w:hanging="360"/>
    </w:pPr>
  </w:style>
  <w:style w:type="paragraph" w:styleId="MessageHeader">
    <w:name w:val="Message Header"/>
    <w:basedOn w:val="Normal"/>
    <w:semiHidden/>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semiHidden/>
    <w:rsid w:val="006A4E70"/>
  </w:style>
  <w:style w:type="paragraph" w:styleId="Salutation">
    <w:name w:val="Salutation"/>
    <w:basedOn w:val="Normal"/>
    <w:next w:val="Normal"/>
    <w:semiHidden/>
    <w:rsid w:val="006A4E70"/>
  </w:style>
  <w:style w:type="character" w:styleId="Strong">
    <w:name w:val="Strong"/>
    <w:basedOn w:val="DefaultParagraphFont"/>
    <w:qFormat/>
    <w:rsid w:val="006A4E70"/>
    <w:rPr>
      <w:b/>
      <w:bCs/>
    </w:rPr>
  </w:style>
  <w:style w:type="paragraph" w:styleId="Subtitle">
    <w:name w:val="Subtitle"/>
    <w:basedOn w:val="Normal"/>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6A4E70"/>
    <w:pPr>
      <w:ind w:left="1440"/>
    </w:pPr>
  </w:style>
  <w:style w:type="paragraph" w:styleId="TOC8">
    <w:name w:val="toc 8"/>
    <w:basedOn w:val="Normal"/>
    <w:next w:val="Normal"/>
    <w:autoRedefine/>
    <w:semiHidden/>
    <w:rsid w:val="006A4E70"/>
    <w:pPr>
      <w:ind w:left="1680"/>
    </w:pPr>
  </w:style>
  <w:style w:type="paragraph" w:styleId="TOC9">
    <w:name w:val="toc 9"/>
    <w:basedOn w:val="Normal"/>
    <w:next w:val="Normal"/>
    <w:autoRedefine/>
    <w:semiHidden/>
    <w:rsid w:val="006A4E70"/>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261006"/>
    <w:rPr>
      <w:color w:val="0000FF"/>
      <w:u w:val="single"/>
    </w:rPr>
  </w:style>
  <w:style w:type="paragraph" w:styleId="BalloonText">
    <w:name w:val="Balloon Text"/>
    <w:basedOn w:val="Normal"/>
    <w:semiHidden/>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qFormat/>
    <w:rsid w:val="00663486"/>
    <w:pPr>
      <w:spacing w:after="300"/>
      <w:jc w:val="center"/>
    </w:pPr>
    <w:rPr>
      <w:b/>
      <w:caps/>
      <w:kern w:val="28"/>
      <w:sz w:val="30"/>
      <w:lang w:val="es-ES_tradnl"/>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semiHidden/>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character" w:customStyle="1" w:styleId="FooterChar">
    <w:name w:val="Footer Char"/>
    <w:aliases w:val="doc_path_name Char"/>
    <w:basedOn w:val="DefaultParagraphFont"/>
    <w:link w:val="Footer"/>
    <w:rsid w:val="008433B6"/>
    <w:rPr>
      <w:sz w:val="14"/>
    </w:rPr>
  </w:style>
  <w:style w:type="paragraph" w:styleId="BodyText3">
    <w:name w:val="Body Text 3"/>
    <w:basedOn w:val="Normal"/>
    <w:link w:val="BodyText3Char"/>
    <w:rsid w:val="008433B6"/>
    <w:pPr>
      <w:jc w:val="left"/>
    </w:pPr>
    <w:rPr>
      <w:rFonts w:ascii="Times New Roman" w:eastAsiaTheme="minorEastAsia" w:hAnsi="Times New Roman"/>
      <w:lang w:eastAsia="ja-JP"/>
    </w:rPr>
  </w:style>
  <w:style w:type="character" w:customStyle="1" w:styleId="BodyText3Char">
    <w:name w:val="Body Text 3 Char"/>
    <w:basedOn w:val="DefaultParagraphFont"/>
    <w:link w:val="BodyText3"/>
    <w:rsid w:val="008433B6"/>
    <w:rPr>
      <w:rFonts w:ascii="Times New Roman" w:eastAsiaTheme="minorEastAsia" w:hAnsi="Times New Roman"/>
      <w:lang w:eastAsia="ja-JP"/>
    </w:rPr>
  </w:style>
  <w:style w:type="paragraph" w:customStyle="1" w:styleId="addressbox">
    <w:name w:val="address_box"/>
    <w:basedOn w:val="Normal"/>
    <w:qFormat/>
    <w:rsid w:val="008433B6"/>
    <w:pPr>
      <w:jc w:val="left"/>
    </w:pPr>
    <w:rPr>
      <w:rFonts w:eastAsia="SimSun" w:cs="Arial"/>
      <w:b/>
      <w:color w:val="7F7F7F" w:themeColor="text1" w:themeTint="80"/>
      <w:spacing w:val="4"/>
      <w:sz w:val="14"/>
      <w:lang w:val="fr-FR" w:eastAsia="zh-CN"/>
    </w:rPr>
  </w:style>
  <w:style w:type="paragraph" w:customStyle="1" w:styleId="Disclaimer">
    <w:name w:val="Disclaimer"/>
    <w:next w:val="Normal"/>
    <w:qFormat/>
    <w:rsid w:val="006B4F3E"/>
    <w:pPr>
      <w:spacing w:after="600"/>
      <w:jc w:val="left"/>
    </w:pPr>
    <w:rPr>
      <w:i/>
      <w:iCs/>
      <w:color w:val="A6A6A6" w:themeColor="background1" w:themeShade="A6"/>
    </w:rPr>
  </w:style>
  <w:style w:type="paragraph" w:customStyle="1" w:styleId="preparedby0">
    <w:name w:val="prepared_by"/>
    <w:basedOn w:val="Normal"/>
    <w:rsid w:val="006B4F3E"/>
    <w:pPr>
      <w:spacing w:after="240"/>
      <w:jc w:val="left"/>
    </w:pPr>
    <w:rPr>
      <w:i/>
      <w:iCs/>
    </w:rPr>
  </w:style>
  <w:style w:type="paragraph" w:styleId="ListParagraph">
    <w:name w:val="List Paragraph"/>
    <w:basedOn w:val="Normal"/>
    <w:uiPriority w:val="34"/>
    <w:qFormat/>
    <w:rsid w:val="006B4F3E"/>
    <w:pPr>
      <w:ind w:left="720"/>
      <w:contextualSpacing/>
    </w:pPr>
  </w:style>
  <w:style w:type="character" w:customStyle="1" w:styleId="HeaderChar">
    <w:name w:val="Header Char"/>
    <w:basedOn w:val="DefaultParagraphFont"/>
    <w:link w:val="Header"/>
    <w:rsid w:val="006B4F3E"/>
    <w:rPr>
      <w:lang w:val="fr-FR"/>
    </w:rPr>
  </w:style>
  <w:style w:type="character" w:customStyle="1" w:styleId="FootnoteTextChar">
    <w:name w:val="Footnote Text Char"/>
    <w:basedOn w:val="DefaultParagraphFont"/>
    <w:link w:val="FootnoteText"/>
    <w:rsid w:val="00AB20E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0135">
      <w:bodyDiv w:val="1"/>
      <w:marLeft w:val="0"/>
      <w:marRight w:val="0"/>
      <w:marTop w:val="0"/>
      <w:marBottom w:val="0"/>
      <w:divBdr>
        <w:top w:val="none" w:sz="0" w:space="0" w:color="auto"/>
        <w:left w:val="none" w:sz="0" w:space="0" w:color="auto"/>
        <w:bottom w:val="none" w:sz="0" w:space="0" w:color="auto"/>
        <w:right w:val="none" w:sz="0" w:space="0" w:color="auto"/>
      </w:divBdr>
    </w:div>
    <w:div w:id="1159468397">
      <w:bodyDiv w:val="1"/>
      <w:marLeft w:val="0"/>
      <w:marRight w:val="0"/>
      <w:marTop w:val="0"/>
      <w:marBottom w:val="0"/>
      <w:divBdr>
        <w:top w:val="none" w:sz="0" w:space="0" w:color="auto"/>
        <w:left w:val="none" w:sz="0" w:space="0" w:color="auto"/>
        <w:bottom w:val="none" w:sz="0" w:space="0" w:color="auto"/>
        <w:right w:val="none" w:sz="0" w:space="0" w:color="auto"/>
      </w:divBdr>
    </w:div>
    <w:div w:id="171045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pov.int/genie/en/updat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upov.int/genie/en/" TargetMode="External"/><Relationship Id="rId4" Type="http://schemas.openxmlformats.org/officeDocument/2006/relationships/settings" Target="settings.xml"/><Relationship Id="rId9" Type="http://schemas.openxmlformats.org/officeDocument/2006/relationships/hyperlink" Target="http://www.upov.int/genie/en/"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ars-grin.gov/cgi-bin/npgs/html/tax_search.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FCFE5-51C2-46ED-8BB0-C739F3470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6</Pages>
  <Words>2390</Words>
  <Characters>13629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World Intelectual Property Organization</Company>
  <LinksUpToDate>false</LinksUpToDate>
  <CharactersWithSpaces>15988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 Ariane</dc:creator>
  <cp:keywords>FOR OFFICIAL USE ONLY</cp:keywords>
  <dc:description/>
  <cp:lastModifiedBy>SANTOS Carla Marina</cp:lastModifiedBy>
  <cp:revision>15</cp:revision>
  <cp:lastPrinted>2008-06-18T15:37:00Z</cp:lastPrinted>
  <dcterms:created xsi:type="dcterms:W3CDTF">2021-06-07T10:31:00Z</dcterms:created>
  <dcterms:modified xsi:type="dcterms:W3CDTF">2021-06-16T13:27:00Z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95619678-af62-4b01-a193-1583fae1f4d6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